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8CB0F8" w14:textId="77777777" w:rsidR="00226D53" w:rsidRDefault="00226D53" w:rsidP="00B063DC">
      <w:pPr>
        <w:pStyle w:val="Kopfzeile"/>
      </w:pPr>
    </w:p>
    <w:p w14:paraId="7E6DDA9B" w14:textId="77777777" w:rsidR="00E85FB6" w:rsidRDefault="00CD505F" w:rsidP="00CA0E88">
      <w:pPr>
        <w:pStyle w:val="Titel-Subberschrift"/>
        <w:framePr w:h="8986" w:wrap="notBeside" w:vAnchor="page" w:y="6406"/>
        <w:spacing w:after="0"/>
      </w:pPr>
      <w:r w:rsidRPr="0001757A">
        <w:t>Statistische Basisprüfung</w:t>
      </w:r>
      <w:r w:rsidR="005C6465">
        <w:t xml:space="preserve"> </w:t>
      </w:r>
      <w:r w:rsidRPr="0001757A">
        <w:t>Auffälligkeitskriterien:</w:t>
      </w:r>
      <w:r>
        <w:br/>
      </w:r>
      <w:r w:rsidRPr="0001757A">
        <w:t xml:space="preserve">Plausibilität und Vollzähligkeit nach </w:t>
      </w:r>
      <w:r>
        <w:t>QSKH-RL</w:t>
      </w:r>
    </w:p>
    <w:p w14:paraId="57685535" w14:textId="77777777" w:rsidR="0055486F" w:rsidRDefault="0055486F" w:rsidP="00CA0E88">
      <w:pPr>
        <w:pStyle w:val="Titel-berschrift"/>
        <w:framePr w:h="8986" w:wrap="notBeside" w:vAnchor="page" w:y="6406"/>
        <w:suppressAutoHyphens/>
        <w:spacing w:before="240" w:after="0"/>
      </w:pPr>
    </w:p>
    <w:p w14:paraId="5899B77B" w14:textId="77777777" w:rsidR="009F2AFF" w:rsidRDefault="009F2AFF" w:rsidP="004A629C">
      <w:pPr>
        <w:pStyle w:val="Titel-berschrift"/>
        <w:framePr w:h="8986" w:wrap="notBeside" w:vAnchor="page" w:y="6406"/>
        <w:suppressAutoHyphens/>
      </w:pPr>
      <w:r>
        <w:t>Mammachirurgie</w:t>
      </w:r>
    </w:p>
    <w:p w14:paraId="1C20D2BC" w14:textId="77777777" w:rsidR="00E76131" w:rsidRPr="00E76131" w:rsidRDefault="00E76131" w:rsidP="009D42B4">
      <w:pPr>
        <w:pStyle w:val="Titel-Subberschrift"/>
        <w:framePr w:h="8986" w:wrap="notBeside" w:vAnchor="page" w:y="6406"/>
      </w:pPr>
      <w:r>
        <w:t>Erfassungsjahr 2019</w:t>
      </w:r>
    </w:p>
    <w:p w14:paraId="32414319" w14:textId="77777777" w:rsidR="0062142C" w:rsidRDefault="0062142C" w:rsidP="0062142C">
      <w:pPr>
        <w:pStyle w:val="TitelseiteStand"/>
        <w:framePr w:h="8986" w:wrap="notBeside" w:vAnchor="page" w:y="6406"/>
      </w:pPr>
    </w:p>
    <w:p w14:paraId="0CB7F6E5" w14:textId="3CF70ADE" w:rsidR="009F2AFF" w:rsidRPr="009F2AFF" w:rsidRDefault="009F2AFF" w:rsidP="009D42B4">
      <w:pPr>
        <w:pStyle w:val="TitelseiteStand"/>
        <w:framePr w:h="8986" w:wrap="notBeside" w:vAnchor="page" w:y="6406"/>
      </w:pPr>
      <w:r w:rsidRPr="009F2AFF">
        <w:t xml:space="preserve">Stand: </w:t>
      </w:r>
      <w:del w:id="0" w:author="IQTIG" w:date="2020-04-27T15:03:00Z">
        <w:r>
          <w:delText>28.02</w:delText>
        </w:r>
      </w:del>
      <w:ins w:id="1" w:author="IQTIG" w:date="2020-04-27T15:03:00Z">
        <w:r>
          <w:t>29.04</w:t>
        </w:r>
      </w:ins>
      <w:r>
        <w:t>.2020</w:t>
      </w:r>
    </w:p>
    <w:p w14:paraId="08875662"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4B09A101"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4B726E11"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7FF55FAF" w14:textId="77777777" w:rsidR="00BF427B" w:rsidRDefault="00A000B3" w:rsidP="00BF427B">
      <w:pPr>
        <w:pStyle w:val="StandardImpressum"/>
        <w:spacing w:after="0"/>
        <w:rPr>
          <w:b/>
        </w:rPr>
      </w:pPr>
      <w:r w:rsidRPr="00EC19C9">
        <w:rPr>
          <w:b/>
        </w:rPr>
        <w:t>Thema:</w:t>
      </w:r>
    </w:p>
    <w:p w14:paraId="0364B0CB" w14:textId="77777777" w:rsidR="00F62B2A" w:rsidRPr="00F80A57" w:rsidRDefault="00C22242" w:rsidP="00DB2828">
      <w:pPr>
        <w:pStyle w:val="StandardImpressumkeineSilbentrennung"/>
      </w:pPr>
      <w:r>
        <w:t>Statistische Basisprüfung Auffälligkeitskriterien: Plausibilität und Vollzähligkeit nach QSKH-RL. Mammachirurgie. Rechenregeln für das Erfassungsjahr 2019</w:t>
      </w:r>
    </w:p>
    <w:p w14:paraId="48DF04BB" w14:textId="77777777" w:rsidR="00A000B3" w:rsidRDefault="00A000B3" w:rsidP="00A000B3">
      <w:pPr>
        <w:pStyle w:val="StandardImpressum"/>
      </w:pPr>
      <w:r w:rsidRPr="00EC19C9">
        <w:rPr>
          <w:b/>
        </w:rPr>
        <w:t>Auftraggeber:</w:t>
      </w:r>
      <w:r>
        <w:rPr>
          <w:b/>
        </w:rPr>
        <w:br/>
      </w:r>
      <w:r w:rsidRPr="005F3E57">
        <w:t>Gemeinsamer Bundesausschuss</w:t>
      </w:r>
    </w:p>
    <w:p w14:paraId="2EC5617C" w14:textId="6C68C31C" w:rsidR="00A000B3" w:rsidRPr="005F3E57" w:rsidRDefault="00A000B3" w:rsidP="00A000B3">
      <w:pPr>
        <w:pStyle w:val="StandardImpressum"/>
      </w:pPr>
      <w:r w:rsidRPr="00EC19C9">
        <w:rPr>
          <w:b/>
        </w:rPr>
        <w:t>Datum der Abgabe:</w:t>
      </w:r>
      <w:r>
        <w:rPr>
          <w:b/>
        </w:rPr>
        <w:br/>
      </w:r>
      <w:del w:id="6" w:author="IQTIG" w:date="2020-04-27T15:03:00Z">
        <w:r>
          <w:delText>28.02</w:delText>
        </w:r>
      </w:del>
      <w:ins w:id="7" w:author="IQTIG" w:date="2020-04-27T15:03:00Z">
        <w:r>
          <w:t>29.04</w:t>
        </w:r>
      </w:ins>
      <w:r>
        <w:t>.2020</w:t>
      </w:r>
    </w:p>
    <w:p w14:paraId="6539ACEF"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70AC3353" w14:textId="77777777" w:rsidR="00A000B3" w:rsidRPr="005F3E57" w:rsidRDefault="00A000B3" w:rsidP="00A000B3">
      <w:pPr>
        <w:pStyle w:val="StandardImpressum"/>
      </w:pPr>
      <w:r w:rsidRPr="005F3E57">
        <w:t>Katharina-Heinroth-Ufer 1</w:t>
      </w:r>
      <w:r w:rsidRPr="005F3E57">
        <w:br/>
        <w:t>10787 Berlin</w:t>
      </w:r>
    </w:p>
    <w:p w14:paraId="1939E394"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5CDC51F2" w14:textId="77777777" w:rsidR="00907B99" w:rsidRDefault="002560AA" w:rsidP="00091365">
      <w:pPr>
        <w:pStyle w:val="IQTIG-Hyperlinlk"/>
      </w:pPr>
      <w:hyperlink r:id="rId10" w:history="1">
        <w:r w:rsidR="006D08D6" w:rsidRPr="002B1243">
          <w:t>verfahrenssupport@iqtig.org</w:t>
        </w:r>
      </w:hyperlink>
      <w:r w:rsidR="00A000B3" w:rsidRPr="002B1243">
        <w:br/>
        <w:t>https://www.iqtig.org</w:t>
      </w:r>
    </w:p>
    <w:bookmarkStart w:id="8" w:name="_Toc1737503_1" w:displacedByCustomXml="next"/>
    <w:bookmarkStart w:id="9" w:name="_Toc1737431_1" w:displacedByCustomXml="next"/>
    <w:bookmarkStart w:id="10" w:name="_Toc1737406_1" w:displacedByCustomXml="next"/>
    <w:bookmarkStart w:id="11" w:name="_Toc1482031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0B409F10"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12900F17" w14:textId="7F84B9F3" w:rsidR="002560AA"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892908" w:history="1">
            <w:r w:rsidR="002560AA" w:rsidRPr="00A5767D">
              <w:rPr>
                <w:rStyle w:val="Hyperlink"/>
              </w:rPr>
              <w:t>850363: Häufige Angabe „HER2-Status = unbekannt“</w:t>
            </w:r>
            <w:r w:rsidR="002560AA">
              <w:rPr>
                <w:webHidden/>
              </w:rPr>
              <w:tab/>
            </w:r>
            <w:r w:rsidR="002560AA">
              <w:rPr>
                <w:webHidden/>
              </w:rPr>
              <w:fldChar w:fldCharType="begin"/>
            </w:r>
            <w:r w:rsidR="002560AA">
              <w:rPr>
                <w:webHidden/>
              </w:rPr>
              <w:instrText xml:space="preserve"> PAGEREF _Toc38892908 \h </w:instrText>
            </w:r>
            <w:r w:rsidR="002560AA">
              <w:rPr>
                <w:webHidden/>
              </w:rPr>
            </w:r>
            <w:r w:rsidR="002560AA">
              <w:rPr>
                <w:webHidden/>
              </w:rPr>
              <w:fldChar w:fldCharType="separate"/>
            </w:r>
            <w:r w:rsidR="002560AA">
              <w:rPr>
                <w:webHidden/>
              </w:rPr>
              <w:t>4</w:t>
            </w:r>
            <w:r w:rsidR="002560AA">
              <w:rPr>
                <w:webHidden/>
              </w:rPr>
              <w:fldChar w:fldCharType="end"/>
            </w:r>
          </w:hyperlink>
        </w:p>
        <w:p w14:paraId="3B9FAC9D" w14:textId="054FEE7C" w:rsidR="002560AA" w:rsidRDefault="002560AA">
          <w:pPr>
            <w:pStyle w:val="Verzeichnis1"/>
            <w:rPr>
              <w:sz w:val="22"/>
            </w:rPr>
          </w:pPr>
          <w:hyperlink w:anchor="_Toc38892909" w:history="1">
            <w:r w:rsidRPr="00A5767D">
              <w:rPr>
                <w:rStyle w:val="Hyperlink"/>
              </w:rPr>
              <w:t>850364: Häufige Angabe „R0-Resektion = es liegen keine Angaben vor“</w:t>
            </w:r>
            <w:r>
              <w:rPr>
                <w:webHidden/>
              </w:rPr>
              <w:tab/>
            </w:r>
            <w:r>
              <w:rPr>
                <w:webHidden/>
              </w:rPr>
              <w:fldChar w:fldCharType="begin"/>
            </w:r>
            <w:r>
              <w:rPr>
                <w:webHidden/>
              </w:rPr>
              <w:instrText xml:space="preserve"> PAGEREF _Toc38892909 \h </w:instrText>
            </w:r>
            <w:r>
              <w:rPr>
                <w:webHidden/>
              </w:rPr>
            </w:r>
            <w:r>
              <w:rPr>
                <w:webHidden/>
              </w:rPr>
              <w:fldChar w:fldCharType="separate"/>
            </w:r>
            <w:r>
              <w:rPr>
                <w:webHidden/>
              </w:rPr>
              <w:t>6</w:t>
            </w:r>
            <w:r>
              <w:rPr>
                <w:webHidden/>
              </w:rPr>
              <w:fldChar w:fldCharType="end"/>
            </w:r>
          </w:hyperlink>
        </w:p>
        <w:p w14:paraId="77ADD2E8" w14:textId="735C4DD9" w:rsidR="002560AA" w:rsidRDefault="002560AA">
          <w:pPr>
            <w:pStyle w:val="Verzeichnis1"/>
            <w:rPr>
              <w:sz w:val="22"/>
            </w:rPr>
          </w:pPr>
          <w:hyperlink w:anchor="_Toc38892910" w:history="1">
            <w:r w:rsidRPr="00A5767D">
              <w:rPr>
                <w:rStyle w:val="Hyperlink"/>
              </w:rPr>
              <w:t>813068: Häufige Diskrepanz zwischen prätherapeutischer histologischer Diagnose und Angabe im Feld Histologie unter Berücksichtigung der Vorbefunde</w:t>
            </w:r>
            <w:r>
              <w:rPr>
                <w:webHidden/>
              </w:rPr>
              <w:tab/>
            </w:r>
            <w:r>
              <w:rPr>
                <w:webHidden/>
              </w:rPr>
              <w:fldChar w:fldCharType="begin"/>
            </w:r>
            <w:r>
              <w:rPr>
                <w:webHidden/>
              </w:rPr>
              <w:instrText xml:space="preserve"> PAGEREF _Toc38892910 \h </w:instrText>
            </w:r>
            <w:r>
              <w:rPr>
                <w:webHidden/>
              </w:rPr>
            </w:r>
            <w:r>
              <w:rPr>
                <w:webHidden/>
              </w:rPr>
              <w:fldChar w:fldCharType="separate"/>
            </w:r>
            <w:r>
              <w:rPr>
                <w:webHidden/>
              </w:rPr>
              <w:t>8</w:t>
            </w:r>
            <w:r>
              <w:rPr>
                <w:webHidden/>
              </w:rPr>
              <w:fldChar w:fldCharType="end"/>
            </w:r>
          </w:hyperlink>
        </w:p>
        <w:p w14:paraId="6281003F" w14:textId="67E2A6D0" w:rsidR="002560AA" w:rsidRDefault="002560AA">
          <w:pPr>
            <w:pStyle w:val="Verzeichnis1"/>
            <w:rPr>
              <w:sz w:val="22"/>
            </w:rPr>
          </w:pPr>
          <w:hyperlink w:anchor="_Toc38892911" w:history="1">
            <w:r w:rsidRPr="00A5767D">
              <w:rPr>
                <w:rStyle w:val="Hyperlink"/>
              </w:rPr>
              <w:t>850372: Häufige Angabe „immunhistochemischer Hormonrezeptorstatus = unbekannt“</w:t>
            </w:r>
            <w:r>
              <w:rPr>
                <w:webHidden/>
              </w:rPr>
              <w:tab/>
            </w:r>
            <w:r>
              <w:rPr>
                <w:webHidden/>
              </w:rPr>
              <w:fldChar w:fldCharType="begin"/>
            </w:r>
            <w:r>
              <w:rPr>
                <w:webHidden/>
              </w:rPr>
              <w:instrText xml:space="preserve"> PAGEREF _Toc38892911 \h </w:instrText>
            </w:r>
            <w:r>
              <w:rPr>
                <w:webHidden/>
              </w:rPr>
            </w:r>
            <w:r>
              <w:rPr>
                <w:webHidden/>
              </w:rPr>
              <w:fldChar w:fldCharType="separate"/>
            </w:r>
            <w:r>
              <w:rPr>
                <w:webHidden/>
              </w:rPr>
              <w:t>11</w:t>
            </w:r>
            <w:r>
              <w:rPr>
                <w:webHidden/>
              </w:rPr>
              <w:fldChar w:fldCharType="end"/>
            </w:r>
          </w:hyperlink>
        </w:p>
        <w:p w14:paraId="09F3555F" w14:textId="66AD100C" w:rsidR="002560AA" w:rsidRDefault="002560AA">
          <w:pPr>
            <w:pStyle w:val="Verzeichnis1"/>
            <w:rPr>
              <w:sz w:val="22"/>
            </w:rPr>
          </w:pPr>
          <w:hyperlink w:anchor="_Toc38892912" w:history="1">
            <w:r w:rsidRPr="00A5767D">
              <w:rPr>
                <w:rStyle w:val="Hyperlink"/>
              </w:rPr>
              <w:t>850094: Auffälligkeitskriterium zur Überdokumentation</w:t>
            </w:r>
            <w:r>
              <w:rPr>
                <w:webHidden/>
              </w:rPr>
              <w:tab/>
            </w:r>
            <w:r>
              <w:rPr>
                <w:webHidden/>
              </w:rPr>
              <w:fldChar w:fldCharType="begin"/>
            </w:r>
            <w:r>
              <w:rPr>
                <w:webHidden/>
              </w:rPr>
              <w:instrText xml:space="preserve"> PAGEREF _Toc38892912 \h </w:instrText>
            </w:r>
            <w:r>
              <w:rPr>
                <w:webHidden/>
              </w:rPr>
            </w:r>
            <w:r>
              <w:rPr>
                <w:webHidden/>
              </w:rPr>
              <w:fldChar w:fldCharType="separate"/>
            </w:r>
            <w:r>
              <w:rPr>
                <w:webHidden/>
              </w:rPr>
              <w:t>13</w:t>
            </w:r>
            <w:r>
              <w:rPr>
                <w:webHidden/>
              </w:rPr>
              <w:fldChar w:fldCharType="end"/>
            </w:r>
          </w:hyperlink>
        </w:p>
        <w:p w14:paraId="571EC0E0" w14:textId="1F268AB6" w:rsidR="002560AA" w:rsidRDefault="002560AA">
          <w:pPr>
            <w:pStyle w:val="Verzeichnis1"/>
            <w:rPr>
              <w:sz w:val="22"/>
            </w:rPr>
          </w:pPr>
          <w:hyperlink w:anchor="_Toc38892913" w:history="1">
            <w:r w:rsidRPr="00A5767D">
              <w:rPr>
                <w:rStyle w:val="Hyperlink"/>
              </w:rPr>
              <w:t>850227: Auffälligkeitskriterium zum Minimaldatensatz (MDS)</w:t>
            </w:r>
            <w:r>
              <w:rPr>
                <w:webHidden/>
              </w:rPr>
              <w:tab/>
            </w:r>
            <w:r>
              <w:rPr>
                <w:webHidden/>
              </w:rPr>
              <w:fldChar w:fldCharType="begin"/>
            </w:r>
            <w:r>
              <w:rPr>
                <w:webHidden/>
              </w:rPr>
              <w:instrText xml:space="preserve"> PAGEREF _Toc38892913 \h </w:instrText>
            </w:r>
            <w:r>
              <w:rPr>
                <w:webHidden/>
              </w:rPr>
            </w:r>
            <w:r>
              <w:rPr>
                <w:webHidden/>
              </w:rPr>
              <w:fldChar w:fldCharType="separate"/>
            </w:r>
            <w:r>
              <w:rPr>
                <w:webHidden/>
              </w:rPr>
              <w:t>15</w:t>
            </w:r>
            <w:r>
              <w:rPr>
                <w:webHidden/>
              </w:rPr>
              <w:fldChar w:fldCharType="end"/>
            </w:r>
          </w:hyperlink>
        </w:p>
        <w:p w14:paraId="51DA4763" w14:textId="1919D927" w:rsidR="002560AA" w:rsidRDefault="002560AA">
          <w:pPr>
            <w:pStyle w:val="Verzeichnis1"/>
            <w:rPr>
              <w:sz w:val="22"/>
            </w:rPr>
          </w:pPr>
          <w:hyperlink w:anchor="_Toc38892914" w:history="1">
            <w:r w:rsidRPr="00A5767D">
              <w:rPr>
                <w:rStyle w:val="Hyperlink"/>
              </w:rPr>
              <w:t>Anhang I: Schlüssel (Spezifikation)</w:t>
            </w:r>
            <w:r>
              <w:rPr>
                <w:webHidden/>
              </w:rPr>
              <w:tab/>
            </w:r>
            <w:r>
              <w:rPr>
                <w:webHidden/>
              </w:rPr>
              <w:fldChar w:fldCharType="begin"/>
            </w:r>
            <w:r>
              <w:rPr>
                <w:webHidden/>
              </w:rPr>
              <w:instrText xml:space="preserve"> PAGEREF _Toc38892914 \h </w:instrText>
            </w:r>
            <w:r>
              <w:rPr>
                <w:webHidden/>
              </w:rPr>
            </w:r>
            <w:r>
              <w:rPr>
                <w:webHidden/>
              </w:rPr>
              <w:fldChar w:fldCharType="separate"/>
            </w:r>
            <w:r>
              <w:rPr>
                <w:webHidden/>
              </w:rPr>
              <w:t>17</w:t>
            </w:r>
            <w:r>
              <w:rPr>
                <w:webHidden/>
              </w:rPr>
              <w:fldChar w:fldCharType="end"/>
            </w:r>
          </w:hyperlink>
        </w:p>
        <w:p w14:paraId="3DF17E07" w14:textId="36B5AD57" w:rsidR="002560AA" w:rsidRDefault="002560AA">
          <w:pPr>
            <w:pStyle w:val="Verzeichnis1"/>
            <w:rPr>
              <w:sz w:val="22"/>
            </w:rPr>
          </w:pPr>
          <w:hyperlink w:anchor="_Toc38892915" w:history="1">
            <w:r w:rsidRPr="00A5767D">
              <w:rPr>
                <w:rStyle w:val="Hyperlink"/>
              </w:rPr>
              <w:t>Anhang II: Listen</w:t>
            </w:r>
            <w:r>
              <w:rPr>
                <w:webHidden/>
              </w:rPr>
              <w:tab/>
            </w:r>
            <w:r>
              <w:rPr>
                <w:webHidden/>
              </w:rPr>
              <w:fldChar w:fldCharType="begin"/>
            </w:r>
            <w:r>
              <w:rPr>
                <w:webHidden/>
              </w:rPr>
              <w:instrText xml:space="preserve"> PAGEREF _Toc38892915 \h </w:instrText>
            </w:r>
            <w:r>
              <w:rPr>
                <w:webHidden/>
              </w:rPr>
            </w:r>
            <w:r>
              <w:rPr>
                <w:webHidden/>
              </w:rPr>
              <w:fldChar w:fldCharType="separate"/>
            </w:r>
            <w:r>
              <w:rPr>
                <w:webHidden/>
              </w:rPr>
              <w:t>23</w:t>
            </w:r>
            <w:r>
              <w:rPr>
                <w:webHidden/>
              </w:rPr>
              <w:fldChar w:fldCharType="end"/>
            </w:r>
          </w:hyperlink>
        </w:p>
        <w:p w14:paraId="747C9CF2" w14:textId="68DE9788" w:rsidR="002560AA" w:rsidRDefault="002560AA">
          <w:pPr>
            <w:pStyle w:val="Verzeichnis1"/>
            <w:rPr>
              <w:sz w:val="22"/>
            </w:rPr>
          </w:pPr>
          <w:hyperlink w:anchor="_Toc38892916" w:history="1">
            <w:r w:rsidRPr="00A5767D">
              <w:rPr>
                <w:rStyle w:val="Hyperlink"/>
              </w:rPr>
              <w:t>Anhang III: Vorberechnungen</w:t>
            </w:r>
            <w:r>
              <w:rPr>
                <w:webHidden/>
              </w:rPr>
              <w:tab/>
            </w:r>
            <w:r>
              <w:rPr>
                <w:webHidden/>
              </w:rPr>
              <w:fldChar w:fldCharType="begin"/>
            </w:r>
            <w:r>
              <w:rPr>
                <w:webHidden/>
              </w:rPr>
              <w:instrText xml:space="preserve"> PAGEREF _Toc38892916 \h </w:instrText>
            </w:r>
            <w:r>
              <w:rPr>
                <w:webHidden/>
              </w:rPr>
            </w:r>
            <w:r>
              <w:rPr>
                <w:webHidden/>
              </w:rPr>
              <w:fldChar w:fldCharType="separate"/>
            </w:r>
            <w:r>
              <w:rPr>
                <w:webHidden/>
              </w:rPr>
              <w:t>24</w:t>
            </w:r>
            <w:r>
              <w:rPr>
                <w:webHidden/>
              </w:rPr>
              <w:fldChar w:fldCharType="end"/>
            </w:r>
          </w:hyperlink>
        </w:p>
        <w:p w14:paraId="6B9DD7EA" w14:textId="64E9FAFE" w:rsidR="002560AA" w:rsidRDefault="002560AA">
          <w:pPr>
            <w:pStyle w:val="Verzeichnis1"/>
            <w:rPr>
              <w:sz w:val="22"/>
            </w:rPr>
          </w:pPr>
          <w:hyperlink w:anchor="_Toc38892917" w:history="1">
            <w:r w:rsidRPr="00A5767D">
              <w:rPr>
                <w:rStyle w:val="Hyperlink"/>
              </w:rPr>
              <w:t>Anhang IV: Funktionen</w:t>
            </w:r>
            <w:r>
              <w:rPr>
                <w:webHidden/>
              </w:rPr>
              <w:tab/>
            </w:r>
            <w:r>
              <w:rPr>
                <w:webHidden/>
              </w:rPr>
              <w:fldChar w:fldCharType="begin"/>
            </w:r>
            <w:r>
              <w:rPr>
                <w:webHidden/>
              </w:rPr>
              <w:instrText xml:space="preserve"> PAGEREF _Toc38892917 \h </w:instrText>
            </w:r>
            <w:r>
              <w:rPr>
                <w:webHidden/>
              </w:rPr>
            </w:r>
            <w:r>
              <w:rPr>
                <w:webHidden/>
              </w:rPr>
              <w:fldChar w:fldCharType="separate"/>
            </w:r>
            <w:r>
              <w:rPr>
                <w:webHidden/>
              </w:rPr>
              <w:t>25</w:t>
            </w:r>
            <w:r>
              <w:rPr>
                <w:webHidden/>
              </w:rPr>
              <w:fldChar w:fldCharType="end"/>
            </w:r>
          </w:hyperlink>
        </w:p>
        <w:p w14:paraId="21710A58" w14:textId="08FAD09C" w:rsidR="002560AA" w:rsidRDefault="002560AA">
          <w:pPr>
            <w:pStyle w:val="Verzeichnis1"/>
            <w:rPr>
              <w:sz w:val="22"/>
            </w:rPr>
          </w:pPr>
          <w:hyperlink w:anchor="_Toc38892918" w:history="1">
            <w:r w:rsidRPr="00A5767D">
              <w:rPr>
                <w:rStyle w:val="Hyperlink"/>
              </w:rPr>
              <w:t>Anhang V: Historie der Auffälligkeitskriterien</w:t>
            </w:r>
            <w:r>
              <w:rPr>
                <w:webHidden/>
              </w:rPr>
              <w:tab/>
            </w:r>
            <w:r>
              <w:rPr>
                <w:webHidden/>
              </w:rPr>
              <w:fldChar w:fldCharType="begin"/>
            </w:r>
            <w:r>
              <w:rPr>
                <w:webHidden/>
              </w:rPr>
              <w:instrText xml:space="preserve"> PAGEREF _Toc38892918 \h </w:instrText>
            </w:r>
            <w:r>
              <w:rPr>
                <w:webHidden/>
              </w:rPr>
            </w:r>
            <w:r>
              <w:rPr>
                <w:webHidden/>
              </w:rPr>
              <w:fldChar w:fldCharType="separate"/>
            </w:r>
            <w:r>
              <w:rPr>
                <w:webHidden/>
              </w:rPr>
              <w:t>26</w:t>
            </w:r>
            <w:r>
              <w:rPr>
                <w:webHidden/>
              </w:rPr>
              <w:fldChar w:fldCharType="end"/>
            </w:r>
          </w:hyperlink>
        </w:p>
        <w:p w14:paraId="555D5018" w14:textId="1B04647F" w:rsidR="00CA1189" w:rsidRPr="00FB7D7D" w:rsidRDefault="00F46B13" w:rsidP="000F3DAF">
          <w:pPr>
            <w:pStyle w:val="Verzeichnis1"/>
            <w:rPr>
              <w:sz w:val="2"/>
              <w:szCs w:val="2"/>
            </w:rPr>
          </w:pPr>
          <w:r>
            <w:rPr>
              <w:b/>
              <w:bCs/>
            </w:rPr>
            <w:fldChar w:fldCharType="end"/>
          </w:r>
        </w:p>
      </w:sdtContent>
    </w:sdt>
    <w:bookmarkEnd w:id="12" w:displacedByCustomXml="prev"/>
    <w:p w14:paraId="77D69D87" w14:textId="77777777" w:rsidR="000159FB" w:rsidRDefault="000159FB">
      <w:pPr>
        <w:sectPr w:rsidR="000159FB"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7F664B0F" w14:textId="77777777" w:rsidR="00293DEF" w:rsidRDefault="002560AA" w:rsidP="00271720">
      <w:pPr>
        <w:pStyle w:val="berschrift1ohneGliederung"/>
      </w:pPr>
      <w:bookmarkStart w:id="13" w:name="_Toc38892908"/>
      <w:r>
        <w:lastRenderedPageBreak/>
        <w:t>850363: Häufige Angabe „HER2-Status = unbekannt“</w:t>
      </w:r>
      <w:bookmarkEnd w:id="13"/>
    </w:p>
    <w:p w14:paraId="125A8AF1" w14:textId="77777777" w:rsidR="000F0644" w:rsidRDefault="002560AA" w:rsidP="00492E33">
      <w:pPr>
        <w:pStyle w:val="Absatzberschriftebene2nurinNavigation"/>
      </w:pPr>
      <w:r>
        <w:t>Verwendete Datenfelder</w:t>
      </w:r>
    </w:p>
    <w:p w14:paraId="36910935" w14:textId="77777777" w:rsidR="001046CA" w:rsidRPr="005319EE" w:rsidRDefault="002560AA"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6F5DF1D9"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751AFEEE" w14:textId="77777777" w:rsidR="00216CD3" w:rsidRPr="009E2B0C" w:rsidRDefault="002560AA" w:rsidP="00F36061">
            <w:pPr>
              <w:pStyle w:val="Tabellenkopf"/>
            </w:pPr>
            <w:r>
              <w:t>Item</w:t>
            </w:r>
          </w:p>
        </w:tc>
        <w:tc>
          <w:tcPr>
            <w:tcW w:w="1097" w:type="pct"/>
          </w:tcPr>
          <w:p w14:paraId="27B2F802" w14:textId="77777777" w:rsidR="00216CD3" w:rsidRPr="009E2B0C" w:rsidRDefault="002560AA" w:rsidP="00F36061">
            <w:pPr>
              <w:pStyle w:val="Tabellenkopf"/>
            </w:pPr>
            <w:r>
              <w:t>Bezeichnung</w:t>
            </w:r>
          </w:p>
        </w:tc>
        <w:tc>
          <w:tcPr>
            <w:tcW w:w="326" w:type="pct"/>
          </w:tcPr>
          <w:p w14:paraId="17E12ED5" w14:textId="77777777" w:rsidR="00216CD3" w:rsidRPr="009E2B0C" w:rsidRDefault="002560AA" w:rsidP="00F36061">
            <w:pPr>
              <w:pStyle w:val="Tabellenkopf"/>
            </w:pPr>
            <w:r>
              <w:t>M/K</w:t>
            </w:r>
          </w:p>
        </w:tc>
        <w:tc>
          <w:tcPr>
            <w:tcW w:w="1792" w:type="pct"/>
          </w:tcPr>
          <w:p w14:paraId="34CE6D82" w14:textId="77777777" w:rsidR="00216CD3" w:rsidRPr="009E2B0C" w:rsidRDefault="002560AA" w:rsidP="00F36061">
            <w:pPr>
              <w:pStyle w:val="Tabellenkopf"/>
            </w:pPr>
            <w:r>
              <w:t>Schlüssel/Formel</w:t>
            </w:r>
          </w:p>
        </w:tc>
        <w:tc>
          <w:tcPr>
            <w:tcW w:w="1184" w:type="pct"/>
          </w:tcPr>
          <w:p w14:paraId="6E4BDCAE" w14:textId="77777777" w:rsidR="00216CD3" w:rsidRPr="009E2B0C" w:rsidRDefault="002560AA" w:rsidP="00DA3905">
            <w:pPr>
              <w:pStyle w:val="Tabellenkopf"/>
              <w:ind w:left="108" w:right="28"/>
            </w:pPr>
            <w:r>
              <w:t>Feldname</w:t>
            </w:r>
            <w:r>
              <w:t xml:space="preserve">  </w:t>
            </w:r>
          </w:p>
        </w:tc>
      </w:tr>
      <w:tr w:rsidR="00216CD3" w:rsidRPr="00743DF3" w14:paraId="532A1B46"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2140EBE" w14:textId="77777777" w:rsidR="00216CD3" w:rsidRPr="00743DF3" w:rsidRDefault="002560AA" w:rsidP="00F36061">
            <w:pPr>
              <w:pStyle w:val="Tabellentext"/>
            </w:pPr>
            <w:r>
              <w:t>12:BRUST</w:t>
            </w:r>
          </w:p>
        </w:tc>
        <w:tc>
          <w:tcPr>
            <w:tcW w:w="1097" w:type="pct"/>
          </w:tcPr>
          <w:p w14:paraId="56863AB5" w14:textId="77777777" w:rsidR="00216CD3" w:rsidRPr="00743DF3" w:rsidRDefault="002560AA" w:rsidP="00F36061">
            <w:pPr>
              <w:pStyle w:val="Tabellentext"/>
            </w:pPr>
            <w:r>
              <w:t>Erkrankung an dieser Brust</w:t>
            </w:r>
          </w:p>
        </w:tc>
        <w:tc>
          <w:tcPr>
            <w:tcW w:w="326" w:type="pct"/>
          </w:tcPr>
          <w:p w14:paraId="7687079F" w14:textId="77777777" w:rsidR="00216CD3" w:rsidRPr="00743DF3" w:rsidRDefault="002560AA" w:rsidP="00F36061">
            <w:pPr>
              <w:pStyle w:val="Tabellentext"/>
            </w:pPr>
            <w:r>
              <w:t>M</w:t>
            </w:r>
          </w:p>
        </w:tc>
        <w:tc>
          <w:tcPr>
            <w:tcW w:w="1792" w:type="pct"/>
          </w:tcPr>
          <w:p w14:paraId="353C55C0" w14:textId="77777777" w:rsidR="00216CD3" w:rsidRPr="00743DF3" w:rsidRDefault="002560AA" w:rsidP="0053781D">
            <w:pPr>
              <w:pStyle w:val="Tabellentext"/>
              <w:ind w:left="564" w:hanging="451"/>
            </w:pPr>
            <w:r>
              <w:t>1 =</w:t>
            </w:r>
            <w:r>
              <w:tab/>
              <w:t>Primärerkrankung</w:t>
            </w:r>
          </w:p>
          <w:p w14:paraId="66B26B4F" w14:textId="77777777" w:rsidR="00216CD3" w:rsidRPr="00743DF3" w:rsidRDefault="002560AA" w:rsidP="0053781D">
            <w:pPr>
              <w:pStyle w:val="Tabellentext"/>
              <w:ind w:left="564" w:hanging="451"/>
            </w:pPr>
            <w:r>
              <w:t>2 =</w:t>
            </w:r>
            <w:r>
              <w:tab/>
              <w:t>lokoregionäres Rezidiv nach BET</w:t>
            </w:r>
          </w:p>
          <w:p w14:paraId="65CB9741" w14:textId="77777777" w:rsidR="00216CD3" w:rsidRPr="00743DF3" w:rsidRDefault="002560AA" w:rsidP="0053781D">
            <w:pPr>
              <w:pStyle w:val="Tabellentext"/>
              <w:ind w:left="564" w:hanging="451"/>
            </w:pPr>
            <w:r>
              <w:t>3 =</w:t>
            </w:r>
            <w:r>
              <w:tab/>
            </w:r>
            <w:r>
              <w:t>lokoregionäres Rezidiv nach Mastektomie</w:t>
            </w:r>
          </w:p>
          <w:p w14:paraId="4E76857C" w14:textId="77777777" w:rsidR="00216CD3" w:rsidRPr="00743DF3" w:rsidRDefault="002560AA" w:rsidP="0053781D">
            <w:pPr>
              <w:pStyle w:val="Tabellentext"/>
              <w:ind w:left="564" w:hanging="451"/>
            </w:pPr>
            <w:r>
              <w:t>4 =</w:t>
            </w:r>
            <w:r>
              <w:tab/>
              <w:t>ausschließlich sekundäre plastische Rekonstruktion</w:t>
            </w:r>
          </w:p>
          <w:p w14:paraId="33EBBCF7" w14:textId="77777777" w:rsidR="00216CD3" w:rsidRPr="00743DF3" w:rsidRDefault="002560AA" w:rsidP="0053781D">
            <w:pPr>
              <w:pStyle w:val="Tabellentext"/>
              <w:ind w:left="564" w:hanging="451"/>
            </w:pPr>
            <w:r>
              <w:t>5 =</w:t>
            </w:r>
            <w:r>
              <w:tab/>
              <w:t>prophylaktische Mastektomie</w:t>
            </w:r>
          </w:p>
          <w:p w14:paraId="75BD1E2D" w14:textId="77777777" w:rsidR="00216CD3" w:rsidRPr="00743DF3" w:rsidRDefault="002560AA" w:rsidP="0053781D">
            <w:pPr>
              <w:pStyle w:val="Tabellentext"/>
              <w:ind w:left="564" w:hanging="451"/>
            </w:pPr>
            <w:r>
              <w:t>6 =</w:t>
            </w:r>
            <w:r>
              <w:tab/>
              <w:t>Fernmetastase</w:t>
            </w:r>
          </w:p>
        </w:tc>
        <w:tc>
          <w:tcPr>
            <w:tcW w:w="1184" w:type="pct"/>
          </w:tcPr>
          <w:p w14:paraId="733BAB5E" w14:textId="77777777" w:rsidR="00216CD3" w:rsidRPr="00743DF3" w:rsidRDefault="002560AA" w:rsidP="00F36061">
            <w:pPr>
              <w:pStyle w:val="Tabellentext"/>
            </w:pPr>
            <w:r>
              <w:t>ARTERKRANK</w:t>
            </w:r>
          </w:p>
        </w:tc>
      </w:tr>
      <w:tr w:rsidR="00216CD3" w:rsidRPr="00743DF3" w14:paraId="6C84D514"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1653C73" w14:textId="77777777" w:rsidR="00216CD3" w:rsidRPr="00743DF3" w:rsidRDefault="002560AA" w:rsidP="00F36061">
            <w:pPr>
              <w:pStyle w:val="Tabellentext"/>
            </w:pPr>
            <w:r>
              <w:t>30:BRUST</w:t>
            </w:r>
          </w:p>
        </w:tc>
        <w:tc>
          <w:tcPr>
            <w:tcW w:w="1097" w:type="pct"/>
          </w:tcPr>
          <w:p w14:paraId="73CCD074" w14:textId="77777777" w:rsidR="00216CD3" w:rsidRPr="00743DF3" w:rsidRDefault="002560AA" w:rsidP="00F36061">
            <w:pPr>
              <w:pStyle w:val="Tabellentext"/>
            </w:pPr>
            <w:r>
              <w:t>maligne Neoplasie</w:t>
            </w:r>
          </w:p>
        </w:tc>
        <w:tc>
          <w:tcPr>
            <w:tcW w:w="326" w:type="pct"/>
          </w:tcPr>
          <w:p w14:paraId="1365F9B0" w14:textId="77777777" w:rsidR="00216CD3" w:rsidRPr="00743DF3" w:rsidRDefault="002560AA" w:rsidP="00F36061">
            <w:pPr>
              <w:pStyle w:val="Tabellentext"/>
            </w:pPr>
            <w:r>
              <w:t>K</w:t>
            </w:r>
          </w:p>
        </w:tc>
        <w:tc>
          <w:tcPr>
            <w:tcW w:w="1792" w:type="pct"/>
          </w:tcPr>
          <w:p w14:paraId="4A289F0B" w14:textId="77777777" w:rsidR="00216CD3" w:rsidRPr="00743DF3" w:rsidRDefault="002560AA" w:rsidP="0053781D">
            <w:pPr>
              <w:pStyle w:val="Tabellentext"/>
              <w:ind w:left="564" w:hanging="451"/>
            </w:pPr>
            <w:r>
              <w:t>s. Anhang: ICDO3Mamma</w:t>
            </w:r>
          </w:p>
        </w:tc>
        <w:tc>
          <w:tcPr>
            <w:tcW w:w="1184" w:type="pct"/>
          </w:tcPr>
          <w:p w14:paraId="136A3520" w14:textId="77777777" w:rsidR="00216CD3" w:rsidRPr="00743DF3" w:rsidRDefault="002560AA" w:rsidP="00F36061">
            <w:pPr>
              <w:pStyle w:val="Tabellentext"/>
            </w:pPr>
            <w:r>
              <w:t>POSTICDO3</w:t>
            </w:r>
          </w:p>
        </w:tc>
      </w:tr>
      <w:tr w:rsidR="00216CD3" w:rsidRPr="00743DF3" w14:paraId="1FA63E3A"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EEF52E8" w14:textId="77777777" w:rsidR="00216CD3" w:rsidRPr="00743DF3" w:rsidRDefault="002560AA" w:rsidP="00F36061">
            <w:pPr>
              <w:pStyle w:val="Tabellentext"/>
            </w:pPr>
            <w:r>
              <w:t>31:BRUST</w:t>
            </w:r>
          </w:p>
        </w:tc>
        <w:tc>
          <w:tcPr>
            <w:tcW w:w="1097" w:type="pct"/>
          </w:tcPr>
          <w:p w14:paraId="7E4C64D2" w14:textId="77777777" w:rsidR="00216CD3" w:rsidRPr="00743DF3" w:rsidRDefault="002560AA" w:rsidP="00F36061">
            <w:pPr>
              <w:pStyle w:val="Tabellentext"/>
            </w:pPr>
            <w:r>
              <w:t>primär-operative Therapie abgeschlossen</w:t>
            </w:r>
          </w:p>
        </w:tc>
        <w:tc>
          <w:tcPr>
            <w:tcW w:w="326" w:type="pct"/>
          </w:tcPr>
          <w:p w14:paraId="53C4C49F" w14:textId="77777777" w:rsidR="00216CD3" w:rsidRPr="00743DF3" w:rsidRDefault="002560AA" w:rsidP="00F36061">
            <w:pPr>
              <w:pStyle w:val="Tabellentext"/>
            </w:pPr>
            <w:r>
              <w:t>K</w:t>
            </w:r>
          </w:p>
        </w:tc>
        <w:tc>
          <w:tcPr>
            <w:tcW w:w="1792" w:type="pct"/>
          </w:tcPr>
          <w:p w14:paraId="3EB7FD2D" w14:textId="77777777" w:rsidR="00216CD3" w:rsidRPr="00743DF3" w:rsidRDefault="002560AA" w:rsidP="0053781D">
            <w:pPr>
              <w:pStyle w:val="Tabellentext"/>
              <w:ind w:left="564" w:hanging="451"/>
            </w:pPr>
            <w:r>
              <w:t>0 =</w:t>
            </w:r>
            <w:r>
              <w:tab/>
              <w:t>nein</w:t>
            </w:r>
          </w:p>
          <w:p w14:paraId="33787307" w14:textId="77777777" w:rsidR="00216CD3" w:rsidRPr="00743DF3" w:rsidRDefault="002560AA" w:rsidP="0053781D">
            <w:pPr>
              <w:pStyle w:val="Tabellentext"/>
              <w:ind w:left="564" w:hanging="451"/>
            </w:pPr>
            <w:r>
              <w:t>1 =</w:t>
            </w:r>
            <w:r>
              <w:tab/>
              <w:t>ja</w:t>
            </w:r>
          </w:p>
        </w:tc>
        <w:tc>
          <w:tcPr>
            <w:tcW w:w="1184" w:type="pct"/>
          </w:tcPr>
          <w:p w14:paraId="2EE1988E" w14:textId="77777777" w:rsidR="00216CD3" w:rsidRPr="00743DF3" w:rsidRDefault="002560AA" w:rsidP="00F36061">
            <w:pPr>
              <w:pStyle w:val="Tabellentext"/>
            </w:pPr>
            <w:r>
              <w:t>OPTHERAPIEENDE</w:t>
            </w:r>
          </w:p>
        </w:tc>
      </w:tr>
      <w:tr w:rsidR="00216CD3" w:rsidRPr="00743DF3" w14:paraId="059B093C"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47AE0B37" w14:textId="77777777" w:rsidR="00216CD3" w:rsidRPr="00743DF3" w:rsidRDefault="002560AA" w:rsidP="00F36061">
            <w:pPr>
              <w:pStyle w:val="Tabellentext"/>
            </w:pPr>
            <w:r>
              <w:t>39:BRUST</w:t>
            </w:r>
          </w:p>
        </w:tc>
        <w:tc>
          <w:tcPr>
            <w:tcW w:w="1097" w:type="pct"/>
          </w:tcPr>
          <w:p w14:paraId="7AF11624" w14:textId="77777777" w:rsidR="00216CD3" w:rsidRPr="00743DF3" w:rsidRDefault="002560AA" w:rsidP="00F36061">
            <w:pPr>
              <w:pStyle w:val="Tabellentext"/>
            </w:pPr>
            <w:r>
              <w:t>HER2-Status</w:t>
            </w:r>
          </w:p>
        </w:tc>
        <w:tc>
          <w:tcPr>
            <w:tcW w:w="326" w:type="pct"/>
          </w:tcPr>
          <w:p w14:paraId="0DEB6921" w14:textId="77777777" w:rsidR="00216CD3" w:rsidRPr="00743DF3" w:rsidRDefault="002560AA" w:rsidP="00F36061">
            <w:pPr>
              <w:pStyle w:val="Tabellentext"/>
            </w:pPr>
            <w:r>
              <w:t>K</w:t>
            </w:r>
          </w:p>
        </w:tc>
        <w:tc>
          <w:tcPr>
            <w:tcW w:w="1792" w:type="pct"/>
          </w:tcPr>
          <w:p w14:paraId="1B2CC8D1" w14:textId="77777777" w:rsidR="00216CD3" w:rsidRPr="00743DF3" w:rsidRDefault="002560AA" w:rsidP="0053781D">
            <w:pPr>
              <w:pStyle w:val="Tabellentext"/>
              <w:ind w:left="564" w:hanging="451"/>
            </w:pPr>
            <w:r>
              <w:t>0 =</w:t>
            </w:r>
            <w:r>
              <w:tab/>
              <w:t>negativ (IHC 0 ODER IHC 1+ ODER ISH negativ) oder (IHC 2+ UND ISH negativ)</w:t>
            </w:r>
          </w:p>
          <w:p w14:paraId="2020CBC0" w14:textId="77777777" w:rsidR="00216CD3" w:rsidRPr="00743DF3" w:rsidRDefault="002560AA" w:rsidP="0053781D">
            <w:pPr>
              <w:pStyle w:val="Tabellentext"/>
              <w:ind w:left="564" w:hanging="451"/>
            </w:pPr>
            <w:r>
              <w:t>1 =</w:t>
            </w:r>
            <w:r>
              <w:tab/>
              <w:t>positiv (IHC 3+ ODER ISH positiv) oder (IHC 2+ UND ISH positiv)</w:t>
            </w:r>
          </w:p>
          <w:p w14:paraId="253545B7" w14:textId="77777777" w:rsidR="00216CD3" w:rsidRPr="00743DF3" w:rsidRDefault="002560AA" w:rsidP="0053781D">
            <w:pPr>
              <w:pStyle w:val="Tabellentext"/>
              <w:ind w:left="564" w:hanging="451"/>
            </w:pPr>
            <w:r>
              <w:t>2 =</w:t>
            </w:r>
            <w:r>
              <w:tab/>
            </w:r>
            <w:r>
              <w:t>zweifelhaft/​Borderline-Kategorie</w:t>
            </w:r>
          </w:p>
          <w:p w14:paraId="07C04378" w14:textId="77777777" w:rsidR="00216CD3" w:rsidRPr="00743DF3" w:rsidRDefault="002560AA" w:rsidP="0053781D">
            <w:pPr>
              <w:pStyle w:val="Tabellentext"/>
              <w:ind w:left="564" w:hanging="451"/>
            </w:pPr>
            <w:r>
              <w:t>9 =</w:t>
            </w:r>
            <w:r>
              <w:tab/>
              <w:t>unbekannt</w:t>
            </w:r>
          </w:p>
        </w:tc>
        <w:tc>
          <w:tcPr>
            <w:tcW w:w="1184" w:type="pct"/>
          </w:tcPr>
          <w:p w14:paraId="75E8F8BB" w14:textId="77777777" w:rsidR="00216CD3" w:rsidRPr="00743DF3" w:rsidRDefault="002560AA" w:rsidP="00F36061">
            <w:pPr>
              <w:pStyle w:val="Tabellentext"/>
            </w:pPr>
            <w:r>
              <w:t>HER2NEUSTATUS</w:t>
            </w:r>
          </w:p>
        </w:tc>
      </w:tr>
    </w:tbl>
    <w:p w14:paraId="27BDFA78" w14:textId="77777777" w:rsidR="000159FB" w:rsidRDefault="000159FB">
      <w:pPr>
        <w:sectPr w:rsidR="000159FB"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3E3EA5DC" w14:textId="77777777" w:rsidR="006D1B0D" w:rsidRDefault="002560AA"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6F6FA48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6DC1B7" w14:textId="3311E624" w:rsidR="000517F0" w:rsidRPr="000517F0" w:rsidRDefault="00002240" w:rsidP="009A6A2C">
            <w:pPr>
              <w:pStyle w:val="Tabellenkopf"/>
            </w:pPr>
            <w:del w:id="14" w:author="IQTIG" w:date="2020-04-27T15:03:00Z">
              <w:r>
                <w:delText>AK-</w:delText>
              </w:r>
            </w:del>
            <w:r w:rsidR="002560AA">
              <w:t>ID</w:t>
            </w:r>
          </w:p>
        </w:tc>
        <w:tc>
          <w:tcPr>
            <w:tcW w:w="5895" w:type="dxa"/>
          </w:tcPr>
          <w:p w14:paraId="01AD4654" w14:textId="77777777" w:rsidR="000517F0" w:rsidRDefault="002560AA" w:rsidP="000517F0">
            <w:pPr>
              <w:pStyle w:val="Tabellentext"/>
              <w:cnfStyle w:val="000000000000" w:firstRow="0" w:lastRow="0" w:firstColumn="0" w:lastColumn="0" w:oddVBand="0" w:evenVBand="0" w:oddHBand="0" w:evenHBand="0" w:firstRowFirstColumn="0" w:firstRowLastColumn="0" w:lastRowFirstColumn="0" w:lastRowLastColumn="0"/>
            </w:pPr>
            <w:r>
              <w:t>850363</w:t>
            </w:r>
          </w:p>
        </w:tc>
      </w:tr>
      <w:tr w:rsidR="00C83B05" w14:paraId="0368270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06FE93" w14:textId="77777777" w:rsidR="00C83B05" w:rsidRDefault="002560AA" w:rsidP="009A6A2C">
            <w:pPr>
              <w:pStyle w:val="Tabellenkopf"/>
            </w:pPr>
            <w:r>
              <w:t>Jahr der Erstanwendung</w:t>
            </w:r>
          </w:p>
        </w:tc>
        <w:tc>
          <w:tcPr>
            <w:tcW w:w="5895" w:type="dxa"/>
          </w:tcPr>
          <w:p w14:paraId="0C6114D0" w14:textId="77777777" w:rsidR="00C83B05" w:rsidRDefault="002560AA"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44F45C6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AD6173" w14:textId="77777777" w:rsidR="00C83B05" w:rsidRDefault="002560AA" w:rsidP="009A6A2C">
            <w:pPr>
              <w:pStyle w:val="Tabellenkopf"/>
            </w:pPr>
            <w:r>
              <w:t>Begründung für die Auswahl</w:t>
            </w:r>
          </w:p>
        </w:tc>
        <w:tc>
          <w:tcPr>
            <w:tcW w:w="5895" w:type="dxa"/>
          </w:tcPr>
          <w:p w14:paraId="0F805DEF" w14:textId="77777777" w:rsidR="00C83B05" w:rsidRP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4AA0558B" w14:textId="77777777" w:rsid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03FE866C" w14:textId="77777777" w:rsidR="00C83B05" w:rsidRP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5677974E" w14:textId="77777777" w:rsidR="00C83B05" w:rsidRDefault="002560AA" w:rsidP="00C83B05">
            <w:pPr>
              <w:pStyle w:val="Tabellentext"/>
              <w:cnfStyle w:val="000000000000" w:firstRow="0" w:lastRow="0" w:firstColumn="0" w:lastColumn="0" w:oddVBand="0" w:evenVBand="0" w:oddHBand="0" w:evenHBand="0" w:firstRowFirstColumn="0" w:firstRowLastColumn="0" w:lastRowFirstColumn="0" w:lastRowLastColumn="0"/>
            </w:pPr>
            <w:r>
              <w:t>Überdokumentation</w:t>
            </w:r>
          </w:p>
        </w:tc>
      </w:tr>
      <w:tr w:rsidR="00C83B05" w14:paraId="1C34B5C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89F026" w14:textId="77777777" w:rsidR="00C83B05" w:rsidRDefault="002560AA" w:rsidP="00AD72D5">
            <w:pPr>
              <w:pStyle w:val="Tabellenkopf"/>
            </w:pPr>
            <w:r>
              <w:t>B</w:t>
            </w:r>
            <w:r>
              <w:t>ezug zu anderen</w:t>
            </w:r>
            <w:r>
              <w:br/>
            </w:r>
            <w:r>
              <w:t>Q</w:t>
            </w:r>
            <w:r>
              <w:t>ualitätsi</w:t>
            </w:r>
            <w:r>
              <w:t>ndikatoren</w:t>
            </w:r>
            <w:r>
              <w:t>/Kennzahlen</w:t>
            </w:r>
          </w:p>
        </w:tc>
        <w:tc>
          <w:tcPr>
            <w:tcW w:w="5895" w:type="dxa"/>
          </w:tcPr>
          <w:p w14:paraId="5FCED0FF" w14:textId="77777777" w:rsidR="00C83B05" w:rsidRPr="00C83B05" w:rsidRDefault="002560AA" w:rsidP="00A4783D">
            <w:pPr>
              <w:pStyle w:val="Tabellentext"/>
              <w:cnfStyle w:val="000000000000" w:firstRow="0" w:lastRow="0" w:firstColumn="0" w:lastColumn="0" w:oddVBand="0" w:evenVBand="0" w:oddHBand="0" w:evenHBand="0" w:firstRowFirstColumn="0" w:firstRowLastColumn="0" w:lastRowFirstColumn="0" w:lastRowLastColumn="0"/>
            </w:pPr>
            <w:r>
              <w:t xml:space="preserve">52268: HER2-Positivitätsrate </w:t>
            </w:r>
            <w:r>
              <w:br/>
              <w:t xml:space="preserve">52267: Verhältnis der beobachteten zur erwarteten Rate (O/E) an HER2-positiven Befunden: niedrige HER2-Positivitätsrate </w:t>
            </w:r>
            <w:r>
              <w:br/>
              <w:t>52278: Verhältnis der beobachteten zur erwarteten Rate (O/E) an HER2-posit</w:t>
            </w:r>
            <w:r>
              <w:t>iven Befunden: hohe HER2-Positivitätsrate</w:t>
            </w:r>
          </w:p>
        </w:tc>
      </w:tr>
      <w:tr w:rsidR="000517F0" w14:paraId="25CAA79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2D9544" w14:textId="77777777" w:rsidR="000517F0" w:rsidRDefault="002560AA" w:rsidP="009975E4">
            <w:pPr>
              <w:pStyle w:val="Tabellenkopf"/>
            </w:pPr>
            <w:r>
              <w:t>Berechnung</w:t>
            </w:r>
            <w:r>
              <w:t>sart</w:t>
            </w:r>
          </w:p>
        </w:tc>
        <w:tc>
          <w:tcPr>
            <w:tcW w:w="5895" w:type="dxa"/>
          </w:tcPr>
          <w:p w14:paraId="48C4179C" w14:textId="77777777" w:rsidR="000517F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51C1000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8B5518" w14:textId="77777777" w:rsidR="000517F0" w:rsidRDefault="002560AA" w:rsidP="009A6A2C">
            <w:pPr>
              <w:pStyle w:val="Tabellenkopf"/>
            </w:pPr>
            <w:r>
              <w:t>Referenzbereich 2019</w:t>
            </w:r>
          </w:p>
        </w:tc>
        <w:tc>
          <w:tcPr>
            <w:tcW w:w="5895" w:type="dxa"/>
          </w:tcPr>
          <w:p w14:paraId="7E4C5760" w14:textId="50B6BC6F" w:rsidR="000517F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 xml:space="preserve">≤ </w:t>
            </w:r>
            <w:del w:id="15" w:author="IQTIG" w:date="2020-04-27T15:03:00Z">
              <w:r w:rsidR="00002240">
                <w:delText>x</w:delText>
              </w:r>
            </w:del>
            <w:ins w:id="16" w:author="IQTIG" w:date="2020-04-27T15:03:00Z">
              <w:r>
                <w:t>1,72</w:t>
              </w:r>
            </w:ins>
            <w:r>
              <w:t xml:space="preserve"> % (95. Perzentil)</w:t>
            </w:r>
          </w:p>
        </w:tc>
      </w:tr>
      <w:tr w:rsidR="000517F0" w14:paraId="53F4612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2AD3A6" w14:textId="77777777" w:rsidR="000517F0" w:rsidRDefault="002560AA" w:rsidP="00A3278E">
            <w:pPr>
              <w:pStyle w:val="Tabellenkopf"/>
            </w:pPr>
            <w:r w:rsidRPr="00E37ACC">
              <w:t>R</w:t>
            </w:r>
            <w:r>
              <w:t xml:space="preserve">eferenzbereich </w:t>
            </w:r>
            <w:r>
              <w:t>2018</w:t>
            </w:r>
          </w:p>
        </w:tc>
        <w:tc>
          <w:tcPr>
            <w:tcW w:w="5895" w:type="dxa"/>
          </w:tcPr>
          <w:p w14:paraId="2A066F9B" w14:textId="77777777" w:rsidR="000517F0" w:rsidRDefault="002560AA" w:rsidP="00A4783D">
            <w:pPr>
              <w:pStyle w:val="Tabellentext"/>
              <w:cnfStyle w:val="000000000000" w:firstRow="0" w:lastRow="0" w:firstColumn="0" w:lastColumn="0" w:oddVBand="0" w:evenVBand="0" w:oddHBand="0" w:evenHBand="0" w:firstRowFirstColumn="0" w:firstRowLastColumn="0" w:lastRowFirstColumn="0" w:lastRowLastColumn="0"/>
            </w:pPr>
            <w:r>
              <w:t>≤ 2,11 % (95. Perzentil)</w:t>
            </w:r>
          </w:p>
        </w:tc>
      </w:tr>
      <w:tr w:rsidR="00B66E40" w14:paraId="2F01DF1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3FF8D2" w14:textId="77777777" w:rsidR="00B66E40" w:rsidRDefault="002560AA" w:rsidP="009A6A2C">
            <w:pPr>
              <w:pStyle w:val="Tabellenkopf"/>
            </w:pPr>
            <w:r>
              <w:t>Erläuterung zum Referenzbereich</w:t>
            </w:r>
            <w:r>
              <w:t xml:space="preserve"> </w:t>
            </w:r>
            <w:r>
              <w:t>2019</w:t>
            </w:r>
          </w:p>
        </w:tc>
        <w:tc>
          <w:tcPr>
            <w:tcW w:w="5895" w:type="dxa"/>
          </w:tcPr>
          <w:p w14:paraId="6E398074" w14:textId="77777777" w:rsidR="00B66E4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AC1EEC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D98133" w14:textId="77777777" w:rsidR="00B66E40" w:rsidRDefault="002560AA" w:rsidP="009A6A2C">
            <w:pPr>
              <w:pStyle w:val="Tabellenkopf"/>
            </w:pPr>
            <w:r>
              <w:t>Erläuterung zum Strukturierten</w:t>
            </w:r>
            <w:r>
              <w:t xml:space="preserve"> </w:t>
            </w:r>
            <w:r>
              <w:t>Dialog bzw.</w:t>
            </w:r>
            <w:r>
              <w:t xml:space="preserve"> </w:t>
            </w:r>
            <w:r>
              <w:t>Stellungnahmeverfahren 2019</w:t>
            </w:r>
          </w:p>
        </w:tc>
        <w:tc>
          <w:tcPr>
            <w:tcW w:w="5895" w:type="dxa"/>
          </w:tcPr>
          <w:p w14:paraId="343E72AC" w14:textId="77777777" w:rsidR="00B66E4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47441A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5CF1136A" w14:textId="77777777" w:rsidR="00B66E40" w:rsidRPr="00E37ACC" w:rsidRDefault="002560AA" w:rsidP="009A6A2C">
            <w:pPr>
              <w:pStyle w:val="Tabellenkopf"/>
            </w:pPr>
            <w:r w:rsidRPr="00E37ACC">
              <w:t>Rechenregeln</w:t>
            </w:r>
          </w:p>
        </w:tc>
        <w:tc>
          <w:tcPr>
            <w:tcW w:w="5895" w:type="dxa"/>
          </w:tcPr>
          <w:p w14:paraId="2782B748" w14:textId="77777777" w:rsidR="00897EAC" w:rsidRPr="00897EAC" w:rsidRDefault="002560A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CBDFC9A" w14:textId="77777777" w:rsidR="00B66E4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Patientinnen und Patienten mit unbekanntem HER2-Status</w:t>
            </w:r>
          </w:p>
          <w:p w14:paraId="7F9089AA" w14:textId="77777777" w:rsidR="00897EAC" w:rsidRPr="00897EAC" w:rsidRDefault="002560A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6FE4A46" w14:textId="77777777" w:rsidR="00694883" w:rsidRPr="00715CCE" w:rsidRDefault="002560AA"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Patientinnen und Patienten mit Primärerkrankung und Histologie invasives Mammakarzinom und abgeschlossener operativer Therapie</w:t>
            </w:r>
          </w:p>
        </w:tc>
      </w:tr>
      <w:tr w:rsidR="00B66E40" w14:paraId="5A7258A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3B07CF41" w14:textId="77777777" w:rsidR="00B66E40" w:rsidRPr="00E37ACC" w:rsidRDefault="002560AA" w:rsidP="009A6A2C">
            <w:pPr>
              <w:pStyle w:val="Tabellenkopf"/>
            </w:pPr>
            <w:r w:rsidRPr="00E37ACC">
              <w:t>Erläuterung der Rechenregel</w:t>
            </w:r>
          </w:p>
        </w:tc>
        <w:tc>
          <w:tcPr>
            <w:tcW w:w="5895" w:type="dxa"/>
          </w:tcPr>
          <w:p w14:paraId="35A6C8CE" w14:textId="77777777" w:rsidR="00B66E4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FA1C16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C00C5B" w14:textId="77777777" w:rsidR="00B66E40" w:rsidRPr="00E37ACC" w:rsidRDefault="002560AA" w:rsidP="009A6A2C">
            <w:pPr>
              <w:pStyle w:val="Tabellenkopf"/>
            </w:pPr>
            <w:r w:rsidRPr="00E37ACC">
              <w:t>Teildatensatzbezug</w:t>
            </w:r>
          </w:p>
        </w:tc>
        <w:tc>
          <w:tcPr>
            <w:tcW w:w="5895" w:type="dxa"/>
          </w:tcPr>
          <w:p w14:paraId="35A6EB68" w14:textId="77777777" w:rsidR="00B66E40" w:rsidRDefault="002560AA" w:rsidP="00A4783D">
            <w:pPr>
              <w:pStyle w:val="Tabellentext"/>
              <w:cnfStyle w:val="000000000000" w:firstRow="0" w:lastRow="0" w:firstColumn="0" w:lastColumn="0" w:oddVBand="0" w:evenVBand="0" w:oddHBand="0" w:evenHBand="0" w:firstRowFirstColumn="0" w:firstRowLastColumn="0" w:lastRowFirstColumn="0" w:lastRowLastColumn="0"/>
            </w:pPr>
            <w:r>
              <w:t>18/1:BRUST</w:t>
            </w:r>
          </w:p>
        </w:tc>
      </w:tr>
      <w:tr w:rsidR="00C83B05" w14:paraId="1A58590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869232" w14:textId="77777777" w:rsidR="00C83B05" w:rsidRPr="00E37ACC" w:rsidRDefault="002560AA" w:rsidP="009A6A2C">
            <w:pPr>
              <w:pStyle w:val="Tabellenkopf"/>
            </w:pPr>
            <w:r>
              <w:t>Mindestanzahl Zähler</w:t>
            </w:r>
          </w:p>
        </w:tc>
        <w:tc>
          <w:tcPr>
            <w:tcW w:w="5895" w:type="dxa"/>
          </w:tcPr>
          <w:p w14:paraId="54A35DF5" w14:textId="77777777" w:rsid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2</w:t>
            </w:r>
          </w:p>
        </w:tc>
      </w:tr>
      <w:tr w:rsidR="00C83B05" w14:paraId="68D84A9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5BE690" w14:textId="77777777" w:rsidR="00C83B05" w:rsidRPr="00E37ACC" w:rsidRDefault="002560AA" w:rsidP="009A6A2C">
            <w:pPr>
              <w:pStyle w:val="Tabellenkopf"/>
            </w:pPr>
            <w:r>
              <w:t>Mindestanzahl Nenner</w:t>
            </w:r>
          </w:p>
        </w:tc>
        <w:tc>
          <w:tcPr>
            <w:tcW w:w="5895" w:type="dxa"/>
          </w:tcPr>
          <w:p w14:paraId="42A902AC" w14:textId="77777777" w:rsid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AC70CA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B24EFB" w14:textId="77777777" w:rsidR="00B66E40" w:rsidRPr="00E37ACC" w:rsidRDefault="002560AA" w:rsidP="009A6A2C">
            <w:pPr>
              <w:pStyle w:val="Tabellenkopf"/>
            </w:pPr>
            <w:r>
              <w:t>Zähler (Formel)</w:t>
            </w:r>
          </w:p>
        </w:tc>
        <w:tc>
          <w:tcPr>
            <w:tcW w:w="5895" w:type="dxa"/>
          </w:tcPr>
          <w:p w14:paraId="6F8CE200" w14:textId="77777777" w:rsidR="00B66E40" w:rsidRPr="00722F75" w:rsidRDefault="002560AA" w:rsidP="00722F75">
            <w:pPr>
              <w:pStyle w:val="CodeOhneSilbentrennung"/>
              <w:cnfStyle w:val="000000000000" w:firstRow="0" w:lastRow="0" w:firstColumn="0" w:lastColumn="0" w:oddVBand="0" w:evenVBand="0" w:oddHBand="0" w:evenHBand="0" w:firstRowFirstColumn="0" w:firstRowLastColumn="0" w:lastRowFirstColumn="0" w:lastRowLastColumn="0"/>
            </w:pPr>
            <w:r>
              <w:t>HER2NEUSTATUS %==% 9</w:t>
            </w:r>
          </w:p>
        </w:tc>
      </w:tr>
      <w:tr w:rsidR="00B66E40" w14:paraId="28FD7DB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3CC620" w14:textId="77777777" w:rsidR="00B66E40" w:rsidRPr="00E37ACC" w:rsidRDefault="002560AA" w:rsidP="009A6A2C">
            <w:pPr>
              <w:pStyle w:val="Tabellenkopf"/>
            </w:pPr>
            <w:r w:rsidRPr="00E37ACC">
              <w:t>Nenner (Formel)</w:t>
            </w:r>
          </w:p>
        </w:tc>
        <w:tc>
          <w:tcPr>
            <w:tcW w:w="5895" w:type="dxa"/>
          </w:tcPr>
          <w:p w14:paraId="6389653B" w14:textId="77777777" w:rsidR="00B66E40" w:rsidRPr="00722F75" w:rsidRDefault="002560AA" w:rsidP="008E514B">
            <w:pPr>
              <w:pStyle w:val="CodeOhneSilbentrennung"/>
              <w:cnfStyle w:val="000000000000" w:firstRow="0" w:lastRow="0" w:firstColumn="0" w:lastColumn="0" w:oddVBand="0" w:evenVBand="0" w:oddHBand="0" w:evenHBand="0" w:firstRowFirstColumn="0" w:firstRowLastColumn="0" w:lastRowFirstColumn="0" w:lastRowLastColumn="0"/>
            </w:pPr>
            <w:r>
              <w:t>ARTERKRANK %==% 1 &amp; OPTHERAPIEENDE %==% 1 &amp; fn_invasivesMammaCaPrimaer</w:t>
            </w:r>
          </w:p>
        </w:tc>
      </w:tr>
      <w:tr w:rsidR="00B66E40" w14:paraId="16B3812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CBF9C5" w14:textId="77777777" w:rsidR="00B66E40" w:rsidRPr="00E37ACC" w:rsidRDefault="002560AA" w:rsidP="009A6A2C">
            <w:pPr>
              <w:pStyle w:val="Tabellenkopf"/>
            </w:pPr>
            <w:r w:rsidRPr="00E37ACC">
              <w:t xml:space="preserve">Verwendete </w:t>
            </w:r>
            <w:r w:rsidRPr="00E37ACC">
              <w:t>Funktionen</w:t>
            </w:r>
          </w:p>
        </w:tc>
        <w:tc>
          <w:tcPr>
            <w:tcW w:w="5895" w:type="dxa"/>
          </w:tcPr>
          <w:p w14:paraId="6F39C7D1" w14:textId="77777777" w:rsidR="00B66E40" w:rsidRPr="00D817EF" w:rsidRDefault="002560AA" w:rsidP="00D817EF">
            <w:pPr>
              <w:pStyle w:val="CodeOhneSilbentrennung"/>
              <w:cnfStyle w:val="000000000000" w:firstRow="0" w:lastRow="0" w:firstColumn="0" w:lastColumn="0" w:oddVBand="0" w:evenVBand="0" w:oddHBand="0" w:evenHBand="0" w:firstRowFirstColumn="0" w:firstRowLastColumn="0" w:lastRowFirstColumn="0" w:lastRowLastColumn="0"/>
            </w:pPr>
            <w:r>
              <w:t>fn_invasivesMammaCaPrimaer</w:t>
            </w:r>
          </w:p>
        </w:tc>
      </w:tr>
      <w:tr w:rsidR="00B66E40" w14:paraId="37000D8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6F9D0C" w14:textId="77777777" w:rsidR="00B66E40" w:rsidRPr="00E37ACC" w:rsidRDefault="002560AA" w:rsidP="009A6A2C">
            <w:pPr>
              <w:pStyle w:val="Tabellenkopf"/>
            </w:pPr>
            <w:r w:rsidRPr="00E37ACC">
              <w:t>Verwendete Listen</w:t>
            </w:r>
          </w:p>
        </w:tc>
        <w:tc>
          <w:tcPr>
            <w:tcW w:w="5895" w:type="dxa"/>
          </w:tcPr>
          <w:p w14:paraId="77E8BF4E" w14:textId="77777777" w:rsidR="00B0537E" w:rsidRPr="003E64DF" w:rsidRDefault="002560AA" w:rsidP="00B0537E">
            <w:pPr>
              <w:pStyle w:val="CodeOhneSilbentrennung"/>
              <w:cnfStyle w:val="000000000000" w:firstRow="0" w:lastRow="0" w:firstColumn="0" w:lastColumn="0" w:oddVBand="0" w:evenVBand="0" w:oddHBand="0" w:evenHBand="0" w:firstRowFirstColumn="0" w:firstRowLastColumn="0" w:lastRowFirstColumn="0" w:lastRowLastColumn="0"/>
            </w:pPr>
            <w:r>
              <w:t>ICD_O_3_InvasivesMammaCaPrimaer</w:t>
            </w:r>
          </w:p>
        </w:tc>
      </w:tr>
      <w:tr w:rsidR="00B66E40" w14:paraId="719CC6F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14713A" w14:textId="77777777" w:rsidR="00B66E40" w:rsidRPr="00E37ACC" w:rsidRDefault="002560AA" w:rsidP="00AD72D5">
            <w:pPr>
              <w:pStyle w:val="Tabellenkopf"/>
            </w:pPr>
            <w:r>
              <w:t>Vergleichbarkeit mit</w:t>
            </w:r>
            <w:r>
              <w:br/>
            </w:r>
            <w:r>
              <w:t>Vorjahresergebnissen</w:t>
            </w:r>
          </w:p>
        </w:tc>
        <w:tc>
          <w:tcPr>
            <w:tcW w:w="5895" w:type="dxa"/>
          </w:tcPr>
          <w:p w14:paraId="63488ED7" w14:textId="77777777" w:rsidR="00B66E40" w:rsidRDefault="002560AA"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2689CB0C" w14:textId="77777777" w:rsidR="009E1781" w:rsidRPr="00CC72DB" w:rsidRDefault="002560AA" w:rsidP="00CC72DB">
      <w:pPr>
        <w:pStyle w:val="Tabellentext"/>
        <w:spacing w:before="0"/>
        <w:ind w:left="0"/>
        <w:rPr>
          <w:sz w:val="2"/>
          <w:szCs w:val="2"/>
        </w:rPr>
      </w:pPr>
    </w:p>
    <w:p w14:paraId="0F3F529F" w14:textId="77777777" w:rsidR="000159FB" w:rsidRDefault="000159FB">
      <w:pPr>
        <w:sectPr w:rsidR="000159FB" w:rsidSect="001E71EA">
          <w:pgSz w:w="11906" w:h="16838" w:code="9"/>
          <w:pgMar w:top="1418" w:right="1134" w:bottom="1418" w:left="1701" w:header="454" w:footer="737" w:gutter="0"/>
          <w:cols w:space="708"/>
          <w:docGrid w:linePitch="360"/>
        </w:sectPr>
      </w:pPr>
    </w:p>
    <w:p w14:paraId="0B514747" w14:textId="77777777" w:rsidR="00293DEF" w:rsidRDefault="002560AA" w:rsidP="00271720">
      <w:pPr>
        <w:pStyle w:val="berschrift1ohneGliederung"/>
      </w:pPr>
      <w:bookmarkStart w:id="17" w:name="_Toc38892909"/>
      <w:r>
        <w:lastRenderedPageBreak/>
        <w:t>850364: Häufige Angabe „R0-Resektion = es liegen keine Angaben vor“</w:t>
      </w:r>
      <w:bookmarkEnd w:id="17"/>
    </w:p>
    <w:p w14:paraId="48281408" w14:textId="77777777" w:rsidR="000F0644" w:rsidRDefault="002560AA" w:rsidP="00492E33">
      <w:pPr>
        <w:pStyle w:val="Absatzberschriftebene2nurinNavigation"/>
      </w:pPr>
      <w:r>
        <w:t>Verwendete Datenfelder</w:t>
      </w:r>
    </w:p>
    <w:p w14:paraId="44955B4F" w14:textId="77777777" w:rsidR="001046CA" w:rsidRPr="005319EE" w:rsidRDefault="002560AA"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1ABF0AE"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30DCCED3" w14:textId="77777777" w:rsidR="00216CD3" w:rsidRPr="009E2B0C" w:rsidRDefault="002560AA" w:rsidP="00F36061">
            <w:pPr>
              <w:pStyle w:val="Tabellenkopf"/>
            </w:pPr>
            <w:r>
              <w:t>Item</w:t>
            </w:r>
          </w:p>
        </w:tc>
        <w:tc>
          <w:tcPr>
            <w:tcW w:w="1097" w:type="pct"/>
          </w:tcPr>
          <w:p w14:paraId="21F7486D" w14:textId="77777777" w:rsidR="00216CD3" w:rsidRPr="009E2B0C" w:rsidRDefault="002560AA" w:rsidP="00F36061">
            <w:pPr>
              <w:pStyle w:val="Tabellenkopf"/>
            </w:pPr>
            <w:r>
              <w:t>Bezeichnung</w:t>
            </w:r>
          </w:p>
        </w:tc>
        <w:tc>
          <w:tcPr>
            <w:tcW w:w="326" w:type="pct"/>
          </w:tcPr>
          <w:p w14:paraId="26A233EC" w14:textId="77777777" w:rsidR="00216CD3" w:rsidRPr="009E2B0C" w:rsidRDefault="002560AA" w:rsidP="00F36061">
            <w:pPr>
              <w:pStyle w:val="Tabellenkopf"/>
            </w:pPr>
            <w:r>
              <w:t>M/K</w:t>
            </w:r>
          </w:p>
        </w:tc>
        <w:tc>
          <w:tcPr>
            <w:tcW w:w="1792" w:type="pct"/>
          </w:tcPr>
          <w:p w14:paraId="37AEB2A9" w14:textId="77777777" w:rsidR="00216CD3" w:rsidRPr="009E2B0C" w:rsidRDefault="002560AA" w:rsidP="00F36061">
            <w:pPr>
              <w:pStyle w:val="Tabellenkopf"/>
            </w:pPr>
            <w:r>
              <w:t>Schlüssel/Formel</w:t>
            </w:r>
          </w:p>
        </w:tc>
        <w:tc>
          <w:tcPr>
            <w:tcW w:w="1184" w:type="pct"/>
          </w:tcPr>
          <w:p w14:paraId="4408D3A3" w14:textId="77777777" w:rsidR="00216CD3" w:rsidRPr="009E2B0C" w:rsidRDefault="002560AA" w:rsidP="00DA3905">
            <w:pPr>
              <w:pStyle w:val="Tabellenkopf"/>
              <w:ind w:left="108" w:right="28"/>
            </w:pPr>
            <w:r>
              <w:t>Feldname</w:t>
            </w:r>
            <w:r>
              <w:t xml:space="preserve">  </w:t>
            </w:r>
          </w:p>
        </w:tc>
      </w:tr>
      <w:tr w:rsidR="00216CD3" w:rsidRPr="00743DF3" w14:paraId="2D28236D"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C3CFC3B" w14:textId="77777777" w:rsidR="00216CD3" w:rsidRPr="00743DF3" w:rsidRDefault="002560AA" w:rsidP="00F36061">
            <w:pPr>
              <w:pStyle w:val="Tabellentext"/>
            </w:pPr>
            <w:r>
              <w:t>12:BRUST</w:t>
            </w:r>
          </w:p>
        </w:tc>
        <w:tc>
          <w:tcPr>
            <w:tcW w:w="1097" w:type="pct"/>
          </w:tcPr>
          <w:p w14:paraId="2AA5460A" w14:textId="77777777" w:rsidR="00216CD3" w:rsidRPr="00743DF3" w:rsidRDefault="002560AA" w:rsidP="00F36061">
            <w:pPr>
              <w:pStyle w:val="Tabellentext"/>
            </w:pPr>
            <w:r>
              <w:t>Erkrankung an dieser Brust</w:t>
            </w:r>
          </w:p>
        </w:tc>
        <w:tc>
          <w:tcPr>
            <w:tcW w:w="326" w:type="pct"/>
          </w:tcPr>
          <w:p w14:paraId="217CC8F9" w14:textId="77777777" w:rsidR="00216CD3" w:rsidRPr="00743DF3" w:rsidRDefault="002560AA" w:rsidP="00F36061">
            <w:pPr>
              <w:pStyle w:val="Tabellentext"/>
            </w:pPr>
            <w:r>
              <w:t>M</w:t>
            </w:r>
          </w:p>
        </w:tc>
        <w:tc>
          <w:tcPr>
            <w:tcW w:w="1792" w:type="pct"/>
          </w:tcPr>
          <w:p w14:paraId="4B36BC0B" w14:textId="77777777" w:rsidR="00216CD3" w:rsidRPr="00743DF3" w:rsidRDefault="002560AA" w:rsidP="0053781D">
            <w:pPr>
              <w:pStyle w:val="Tabellentext"/>
              <w:ind w:left="564" w:hanging="451"/>
            </w:pPr>
            <w:r>
              <w:t>1 =</w:t>
            </w:r>
            <w:r>
              <w:tab/>
              <w:t>Primärerkrankung</w:t>
            </w:r>
          </w:p>
          <w:p w14:paraId="0DD8C5B2" w14:textId="77777777" w:rsidR="00216CD3" w:rsidRPr="00743DF3" w:rsidRDefault="002560AA" w:rsidP="0053781D">
            <w:pPr>
              <w:pStyle w:val="Tabellentext"/>
              <w:ind w:left="564" w:hanging="451"/>
            </w:pPr>
            <w:r>
              <w:t>2 =</w:t>
            </w:r>
            <w:r>
              <w:tab/>
              <w:t>lokoregionäres Rezidiv nach BET</w:t>
            </w:r>
          </w:p>
          <w:p w14:paraId="5024ED05" w14:textId="77777777" w:rsidR="00216CD3" w:rsidRPr="00743DF3" w:rsidRDefault="002560AA" w:rsidP="0053781D">
            <w:pPr>
              <w:pStyle w:val="Tabellentext"/>
              <w:ind w:left="564" w:hanging="451"/>
            </w:pPr>
            <w:r>
              <w:t>3 =</w:t>
            </w:r>
            <w:r>
              <w:tab/>
              <w:t>lokoregionäres Rezidiv nach Mastektomie</w:t>
            </w:r>
          </w:p>
          <w:p w14:paraId="33A5AADD" w14:textId="77777777" w:rsidR="00216CD3" w:rsidRPr="00743DF3" w:rsidRDefault="002560AA" w:rsidP="0053781D">
            <w:pPr>
              <w:pStyle w:val="Tabellentext"/>
              <w:ind w:left="564" w:hanging="451"/>
            </w:pPr>
            <w:r>
              <w:t>4 =</w:t>
            </w:r>
            <w:r>
              <w:tab/>
            </w:r>
            <w:r>
              <w:t>ausschließlich sekundäre plastische Rekonstruktion</w:t>
            </w:r>
          </w:p>
          <w:p w14:paraId="7598B626" w14:textId="77777777" w:rsidR="00216CD3" w:rsidRPr="00743DF3" w:rsidRDefault="002560AA" w:rsidP="0053781D">
            <w:pPr>
              <w:pStyle w:val="Tabellentext"/>
              <w:ind w:left="564" w:hanging="451"/>
            </w:pPr>
            <w:r>
              <w:t>5 =</w:t>
            </w:r>
            <w:r>
              <w:tab/>
              <w:t>prophylaktische Mastektomie</w:t>
            </w:r>
          </w:p>
          <w:p w14:paraId="7E90D626" w14:textId="77777777" w:rsidR="00216CD3" w:rsidRPr="00743DF3" w:rsidRDefault="002560AA" w:rsidP="0053781D">
            <w:pPr>
              <w:pStyle w:val="Tabellentext"/>
              <w:ind w:left="564" w:hanging="451"/>
            </w:pPr>
            <w:r>
              <w:t>6 =</w:t>
            </w:r>
            <w:r>
              <w:tab/>
              <w:t>Fernmetastase</w:t>
            </w:r>
          </w:p>
        </w:tc>
        <w:tc>
          <w:tcPr>
            <w:tcW w:w="1184" w:type="pct"/>
          </w:tcPr>
          <w:p w14:paraId="157463DF" w14:textId="77777777" w:rsidR="00216CD3" w:rsidRPr="00743DF3" w:rsidRDefault="002560AA" w:rsidP="00F36061">
            <w:pPr>
              <w:pStyle w:val="Tabellentext"/>
            </w:pPr>
            <w:r>
              <w:t>ARTERKRANK</w:t>
            </w:r>
          </w:p>
        </w:tc>
      </w:tr>
      <w:tr w:rsidR="00216CD3" w:rsidRPr="00743DF3" w14:paraId="4ACA16A4"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7E3D606" w14:textId="77777777" w:rsidR="00216CD3" w:rsidRPr="00743DF3" w:rsidRDefault="002560AA" w:rsidP="00F36061">
            <w:pPr>
              <w:pStyle w:val="Tabellentext"/>
            </w:pPr>
            <w:r>
              <w:t>30:BRUST</w:t>
            </w:r>
          </w:p>
        </w:tc>
        <w:tc>
          <w:tcPr>
            <w:tcW w:w="1097" w:type="pct"/>
          </w:tcPr>
          <w:p w14:paraId="7A96A4AE" w14:textId="77777777" w:rsidR="00216CD3" w:rsidRPr="00743DF3" w:rsidRDefault="002560AA" w:rsidP="00F36061">
            <w:pPr>
              <w:pStyle w:val="Tabellentext"/>
            </w:pPr>
            <w:r>
              <w:t>maligne Neoplasie</w:t>
            </w:r>
          </w:p>
        </w:tc>
        <w:tc>
          <w:tcPr>
            <w:tcW w:w="326" w:type="pct"/>
          </w:tcPr>
          <w:p w14:paraId="003894D6" w14:textId="77777777" w:rsidR="00216CD3" w:rsidRPr="00743DF3" w:rsidRDefault="002560AA" w:rsidP="00F36061">
            <w:pPr>
              <w:pStyle w:val="Tabellentext"/>
            </w:pPr>
            <w:r>
              <w:t>K</w:t>
            </w:r>
          </w:p>
        </w:tc>
        <w:tc>
          <w:tcPr>
            <w:tcW w:w="1792" w:type="pct"/>
          </w:tcPr>
          <w:p w14:paraId="15B27F55" w14:textId="77777777" w:rsidR="00216CD3" w:rsidRPr="00743DF3" w:rsidRDefault="002560AA" w:rsidP="0053781D">
            <w:pPr>
              <w:pStyle w:val="Tabellentext"/>
              <w:ind w:left="564" w:hanging="451"/>
            </w:pPr>
            <w:r>
              <w:t>s. Anhang: ICDO3Mamma</w:t>
            </w:r>
          </w:p>
        </w:tc>
        <w:tc>
          <w:tcPr>
            <w:tcW w:w="1184" w:type="pct"/>
          </w:tcPr>
          <w:p w14:paraId="7BCB8C16" w14:textId="77777777" w:rsidR="00216CD3" w:rsidRPr="00743DF3" w:rsidRDefault="002560AA" w:rsidP="00F36061">
            <w:pPr>
              <w:pStyle w:val="Tabellentext"/>
            </w:pPr>
            <w:r>
              <w:t>POSTICDO3</w:t>
            </w:r>
          </w:p>
        </w:tc>
      </w:tr>
      <w:tr w:rsidR="00216CD3" w:rsidRPr="00743DF3" w14:paraId="099A1C50"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5D37E26" w14:textId="77777777" w:rsidR="00216CD3" w:rsidRPr="00743DF3" w:rsidRDefault="002560AA" w:rsidP="00F36061">
            <w:pPr>
              <w:pStyle w:val="Tabellentext"/>
            </w:pPr>
            <w:r>
              <w:t>31:BRUST</w:t>
            </w:r>
          </w:p>
        </w:tc>
        <w:tc>
          <w:tcPr>
            <w:tcW w:w="1097" w:type="pct"/>
          </w:tcPr>
          <w:p w14:paraId="5D9B5936" w14:textId="77777777" w:rsidR="00216CD3" w:rsidRPr="00743DF3" w:rsidRDefault="002560AA" w:rsidP="00F36061">
            <w:pPr>
              <w:pStyle w:val="Tabellentext"/>
            </w:pPr>
            <w:r>
              <w:t>primär-operative Therapie abgeschlossen</w:t>
            </w:r>
          </w:p>
        </w:tc>
        <w:tc>
          <w:tcPr>
            <w:tcW w:w="326" w:type="pct"/>
          </w:tcPr>
          <w:p w14:paraId="2BBA4B8E" w14:textId="77777777" w:rsidR="00216CD3" w:rsidRPr="00743DF3" w:rsidRDefault="002560AA" w:rsidP="00F36061">
            <w:pPr>
              <w:pStyle w:val="Tabellentext"/>
            </w:pPr>
            <w:r>
              <w:t>K</w:t>
            </w:r>
          </w:p>
        </w:tc>
        <w:tc>
          <w:tcPr>
            <w:tcW w:w="1792" w:type="pct"/>
          </w:tcPr>
          <w:p w14:paraId="24F13F62" w14:textId="77777777" w:rsidR="00216CD3" w:rsidRPr="00743DF3" w:rsidRDefault="002560AA" w:rsidP="0053781D">
            <w:pPr>
              <w:pStyle w:val="Tabellentext"/>
              <w:ind w:left="564" w:hanging="451"/>
            </w:pPr>
            <w:r>
              <w:t>0 =</w:t>
            </w:r>
            <w:r>
              <w:tab/>
              <w:t>nein</w:t>
            </w:r>
          </w:p>
          <w:p w14:paraId="5619604D" w14:textId="77777777" w:rsidR="00216CD3" w:rsidRPr="00743DF3" w:rsidRDefault="002560AA" w:rsidP="0053781D">
            <w:pPr>
              <w:pStyle w:val="Tabellentext"/>
              <w:ind w:left="564" w:hanging="451"/>
            </w:pPr>
            <w:r>
              <w:t>1 =</w:t>
            </w:r>
            <w:r>
              <w:tab/>
              <w:t>ja</w:t>
            </w:r>
          </w:p>
        </w:tc>
        <w:tc>
          <w:tcPr>
            <w:tcW w:w="1184" w:type="pct"/>
          </w:tcPr>
          <w:p w14:paraId="269051AD" w14:textId="77777777" w:rsidR="00216CD3" w:rsidRPr="00743DF3" w:rsidRDefault="002560AA" w:rsidP="00F36061">
            <w:pPr>
              <w:pStyle w:val="Tabellentext"/>
            </w:pPr>
            <w:r>
              <w:t>OPTHERAPIEENDE</w:t>
            </w:r>
          </w:p>
        </w:tc>
      </w:tr>
      <w:tr w:rsidR="00216CD3" w:rsidRPr="00743DF3" w14:paraId="644FE7BB"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83CE0F5" w14:textId="77777777" w:rsidR="00216CD3" w:rsidRPr="00743DF3" w:rsidRDefault="002560AA" w:rsidP="00F36061">
            <w:pPr>
              <w:pStyle w:val="Tabellentext"/>
            </w:pPr>
            <w:r>
              <w:t>41:BRUST</w:t>
            </w:r>
          </w:p>
        </w:tc>
        <w:tc>
          <w:tcPr>
            <w:tcW w:w="1097" w:type="pct"/>
          </w:tcPr>
          <w:p w14:paraId="528F042C" w14:textId="77777777" w:rsidR="00216CD3" w:rsidRPr="00743DF3" w:rsidRDefault="002560AA" w:rsidP="00F36061">
            <w:pPr>
              <w:pStyle w:val="Tabellentext"/>
            </w:pPr>
            <w:r>
              <w:t>R0-Resektion</w:t>
            </w:r>
          </w:p>
        </w:tc>
        <w:tc>
          <w:tcPr>
            <w:tcW w:w="326" w:type="pct"/>
          </w:tcPr>
          <w:p w14:paraId="539FFED9" w14:textId="77777777" w:rsidR="00216CD3" w:rsidRPr="00743DF3" w:rsidRDefault="002560AA" w:rsidP="00F36061">
            <w:pPr>
              <w:pStyle w:val="Tabellentext"/>
            </w:pPr>
            <w:r>
              <w:t>K</w:t>
            </w:r>
          </w:p>
        </w:tc>
        <w:tc>
          <w:tcPr>
            <w:tcW w:w="1792" w:type="pct"/>
          </w:tcPr>
          <w:p w14:paraId="3C00B621" w14:textId="77777777" w:rsidR="00216CD3" w:rsidRPr="00743DF3" w:rsidRDefault="002560AA" w:rsidP="0053781D">
            <w:pPr>
              <w:pStyle w:val="Tabellentext"/>
              <w:ind w:left="564" w:hanging="451"/>
            </w:pPr>
            <w:r>
              <w:t>0 =</w:t>
            </w:r>
            <w:r>
              <w:tab/>
              <w:t>nein</w:t>
            </w:r>
          </w:p>
          <w:p w14:paraId="0257EE07" w14:textId="77777777" w:rsidR="00216CD3" w:rsidRPr="00743DF3" w:rsidRDefault="002560AA" w:rsidP="0053781D">
            <w:pPr>
              <w:pStyle w:val="Tabellentext"/>
              <w:ind w:left="564" w:hanging="451"/>
            </w:pPr>
            <w:r>
              <w:t>1 =</w:t>
            </w:r>
            <w:r>
              <w:tab/>
              <w:t>ja</w:t>
            </w:r>
          </w:p>
          <w:p w14:paraId="02533473" w14:textId="77777777" w:rsidR="00216CD3" w:rsidRPr="00743DF3" w:rsidRDefault="002560AA" w:rsidP="0053781D">
            <w:pPr>
              <w:pStyle w:val="Tabellentext"/>
              <w:ind w:left="564" w:hanging="451"/>
            </w:pPr>
            <w:r>
              <w:t>8 =</w:t>
            </w:r>
            <w:r>
              <w:tab/>
              <w:t>es liegen keine Angaben vor</w:t>
            </w:r>
          </w:p>
          <w:p w14:paraId="4D0FD235" w14:textId="77777777" w:rsidR="00216CD3" w:rsidRPr="00743DF3" w:rsidRDefault="002560AA" w:rsidP="0053781D">
            <w:pPr>
              <w:pStyle w:val="Tabellentext"/>
              <w:ind w:left="564" w:hanging="451"/>
            </w:pPr>
            <w:r>
              <w:t>9 =</w:t>
            </w:r>
            <w:r>
              <w:tab/>
              <w:t>Vollremission nach neoadjuvanter Therapie</w:t>
            </w:r>
          </w:p>
        </w:tc>
        <w:tc>
          <w:tcPr>
            <w:tcW w:w="1184" w:type="pct"/>
          </w:tcPr>
          <w:p w14:paraId="73000F17" w14:textId="77777777" w:rsidR="00216CD3" w:rsidRPr="00743DF3" w:rsidRDefault="002560AA" w:rsidP="00F36061">
            <w:pPr>
              <w:pStyle w:val="Tabellentext"/>
            </w:pPr>
            <w:r>
              <w:t>R0RESEKTION</w:t>
            </w:r>
          </w:p>
        </w:tc>
      </w:tr>
      <w:tr w:rsidR="00216CD3" w:rsidRPr="00743DF3" w14:paraId="0AC967B1"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879CCDE" w14:textId="77777777" w:rsidR="00216CD3" w:rsidRPr="00743DF3" w:rsidRDefault="002560AA" w:rsidP="00F36061">
            <w:pPr>
              <w:pStyle w:val="Tabellentext"/>
            </w:pPr>
            <w:r>
              <w:t>51:B</w:t>
            </w:r>
          </w:p>
        </w:tc>
        <w:tc>
          <w:tcPr>
            <w:tcW w:w="1097" w:type="pct"/>
          </w:tcPr>
          <w:p w14:paraId="23B55BFC" w14:textId="77777777" w:rsidR="00216CD3" w:rsidRPr="00743DF3" w:rsidRDefault="002560AA" w:rsidP="00F36061">
            <w:pPr>
              <w:pStyle w:val="Tabellentext"/>
            </w:pPr>
            <w:r>
              <w:t xml:space="preserve">Entlassungsgrund </w:t>
            </w:r>
          </w:p>
        </w:tc>
        <w:tc>
          <w:tcPr>
            <w:tcW w:w="326" w:type="pct"/>
          </w:tcPr>
          <w:p w14:paraId="7F968545" w14:textId="77777777" w:rsidR="00216CD3" w:rsidRPr="00743DF3" w:rsidRDefault="002560AA" w:rsidP="00F36061">
            <w:pPr>
              <w:pStyle w:val="Tabellentext"/>
            </w:pPr>
            <w:r>
              <w:t>M</w:t>
            </w:r>
          </w:p>
        </w:tc>
        <w:tc>
          <w:tcPr>
            <w:tcW w:w="1792" w:type="pct"/>
          </w:tcPr>
          <w:p w14:paraId="4C83A725" w14:textId="77777777" w:rsidR="00216CD3" w:rsidRPr="00743DF3" w:rsidRDefault="002560AA" w:rsidP="0053781D">
            <w:pPr>
              <w:pStyle w:val="Tabellentext"/>
              <w:ind w:left="564" w:hanging="451"/>
            </w:pPr>
            <w:r>
              <w:t>s. Anhang: EntlGrund</w:t>
            </w:r>
          </w:p>
        </w:tc>
        <w:tc>
          <w:tcPr>
            <w:tcW w:w="1184" w:type="pct"/>
          </w:tcPr>
          <w:p w14:paraId="71B012AD" w14:textId="77777777" w:rsidR="00216CD3" w:rsidRPr="00743DF3" w:rsidRDefault="002560AA" w:rsidP="00F36061">
            <w:pPr>
              <w:pStyle w:val="Tabellentext"/>
            </w:pPr>
            <w:r>
              <w:t>ENTLGRUND</w:t>
            </w:r>
          </w:p>
        </w:tc>
      </w:tr>
    </w:tbl>
    <w:p w14:paraId="6B9BBA0E" w14:textId="77777777" w:rsidR="000159FB" w:rsidRDefault="000159FB">
      <w:pPr>
        <w:sectPr w:rsidR="000159FB"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503D933C" w14:textId="77777777" w:rsidR="006D1B0D" w:rsidRDefault="002560AA"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750DA6B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465137" w14:textId="0D67C17F" w:rsidR="000517F0" w:rsidRPr="000517F0" w:rsidRDefault="00002240" w:rsidP="009A6A2C">
            <w:pPr>
              <w:pStyle w:val="Tabellenkopf"/>
            </w:pPr>
            <w:del w:id="18" w:author="IQTIG" w:date="2020-04-27T15:03:00Z">
              <w:r>
                <w:delText>AK-</w:delText>
              </w:r>
            </w:del>
            <w:r w:rsidR="002560AA">
              <w:t>ID</w:t>
            </w:r>
          </w:p>
        </w:tc>
        <w:tc>
          <w:tcPr>
            <w:tcW w:w="5895" w:type="dxa"/>
          </w:tcPr>
          <w:p w14:paraId="55A6A4D0" w14:textId="77777777" w:rsidR="000517F0" w:rsidRDefault="002560AA" w:rsidP="000517F0">
            <w:pPr>
              <w:pStyle w:val="Tabellentext"/>
              <w:cnfStyle w:val="000000000000" w:firstRow="0" w:lastRow="0" w:firstColumn="0" w:lastColumn="0" w:oddVBand="0" w:evenVBand="0" w:oddHBand="0" w:evenHBand="0" w:firstRowFirstColumn="0" w:firstRowLastColumn="0" w:lastRowFirstColumn="0" w:lastRowLastColumn="0"/>
            </w:pPr>
            <w:r>
              <w:t>850364</w:t>
            </w:r>
          </w:p>
        </w:tc>
      </w:tr>
      <w:tr w:rsidR="00C83B05" w14:paraId="4E3E76B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C27F12" w14:textId="77777777" w:rsidR="00C83B05" w:rsidRDefault="002560AA" w:rsidP="009A6A2C">
            <w:pPr>
              <w:pStyle w:val="Tabellenkopf"/>
            </w:pPr>
            <w:r>
              <w:t>Jahr der Erstanwendung</w:t>
            </w:r>
          </w:p>
        </w:tc>
        <w:tc>
          <w:tcPr>
            <w:tcW w:w="5895" w:type="dxa"/>
          </w:tcPr>
          <w:p w14:paraId="6B91AA48" w14:textId="77777777" w:rsidR="00C83B05" w:rsidRDefault="002560AA"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6A6B804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5CBC9E" w14:textId="77777777" w:rsidR="00C83B05" w:rsidRDefault="002560AA" w:rsidP="009A6A2C">
            <w:pPr>
              <w:pStyle w:val="Tabellenkopf"/>
            </w:pPr>
            <w:r>
              <w:t>Begründung für die Auswahl</w:t>
            </w:r>
          </w:p>
        </w:tc>
        <w:tc>
          <w:tcPr>
            <w:tcW w:w="5895" w:type="dxa"/>
          </w:tcPr>
          <w:p w14:paraId="79BCE272" w14:textId="77777777" w:rsidR="00C83B05" w:rsidRP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5E482294" w14:textId="77777777" w:rsid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106368A7" w14:textId="77777777" w:rsidR="00C83B05" w:rsidRP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50B27CD3" w14:textId="77777777" w:rsidR="00C83B05" w:rsidRDefault="002560AA" w:rsidP="00C83B05">
            <w:pPr>
              <w:pStyle w:val="Tabellentext"/>
              <w:cnfStyle w:val="000000000000" w:firstRow="0" w:lastRow="0" w:firstColumn="0" w:lastColumn="0" w:oddVBand="0" w:evenVBand="0" w:oddHBand="0" w:evenHBand="0" w:firstRowFirstColumn="0" w:firstRowLastColumn="0" w:lastRowFirstColumn="0" w:lastRowLastColumn="0"/>
            </w:pPr>
            <w:r>
              <w:t>Überdokumentation</w:t>
            </w:r>
          </w:p>
        </w:tc>
      </w:tr>
      <w:tr w:rsidR="00C83B05" w14:paraId="4CF1B6B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25AEB0" w14:textId="77777777" w:rsidR="00C83B05" w:rsidRDefault="002560AA" w:rsidP="00AD72D5">
            <w:pPr>
              <w:pStyle w:val="Tabellenkopf"/>
            </w:pPr>
            <w:r>
              <w:t>B</w:t>
            </w:r>
            <w:r>
              <w:t>ezug zu anderen</w:t>
            </w:r>
            <w:r>
              <w:br/>
            </w:r>
            <w:r>
              <w:t>Q</w:t>
            </w:r>
            <w:r>
              <w:t>ualitätsi</w:t>
            </w:r>
            <w:r>
              <w:t>ndikatoren</w:t>
            </w:r>
            <w:r>
              <w:t>/Kennzahlen</w:t>
            </w:r>
          </w:p>
        </w:tc>
        <w:tc>
          <w:tcPr>
            <w:tcW w:w="5895" w:type="dxa"/>
          </w:tcPr>
          <w:p w14:paraId="75AB6FEC" w14:textId="77777777" w:rsidR="00C83B05" w:rsidRPr="00C83B05" w:rsidRDefault="002560AA" w:rsidP="00A4783D">
            <w:pPr>
              <w:pStyle w:val="Tabellentext"/>
              <w:cnfStyle w:val="000000000000" w:firstRow="0" w:lastRow="0" w:firstColumn="0" w:lastColumn="0" w:oddVBand="0" w:evenVBand="0" w:oddHBand="0" w:evenHBand="0" w:firstRowFirstColumn="0" w:firstRowLastColumn="0" w:lastRowFirstColumn="0" w:lastRowLastColumn="0"/>
            </w:pPr>
            <w:r>
              <w:t>60659: Nachresektionsrate</w:t>
            </w:r>
          </w:p>
        </w:tc>
      </w:tr>
      <w:tr w:rsidR="000517F0" w14:paraId="3CE5500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FB0EE6" w14:textId="77777777" w:rsidR="000517F0" w:rsidRDefault="002560AA" w:rsidP="009975E4">
            <w:pPr>
              <w:pStyle w:val="Tabellenkopf"/>
            </w:pPr>
            <w:r>
              <w:t>Berechnung</w:t>
            </w:r>
            <w:r>
              <w:t>sart</w:t>
            </w:r>
          </w:p>
        </w:tc>
        <w:tc>
          <w:tcPr>
            <w:tcW w:w="5895" w:type="dxa"/>
          </w:tcPr>
          <w:p w14:paraId="0D7782E5" w14:textId="77777777" w:rsidR="000517F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47B6BBF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3CD9CA" w14:textId="77777777" w:rsidR="000517F0" w:rsidRDefault="002560AA" w:rsidP="009A6A2C">
            <w:pPr>
              <w:pStyle w:val="Tabellenkopf"/>
            </w:pPr>
            <w:r>
              <w:t>Referenzbereich 2019</w:t>
            </w:r>
          </w:p>
        </w:tc>
        <w:tc>
          <w:tcPr>
            <w:tcW w:w="5895" w:type="dxa"/>
          </w:tcPr>
          <w:p w14:paraId="6D7BF6C4" w14:textId="6076F070" w:rsidR="000517F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 xml:space="preserve">≤ </w:t>
            </w:r>
            <w:del w:id="19" w:author="IQTIG" w:date="2020-04-27T15:03:00Z">
              <w:r w:rsidR="00002240">
                <w:delText>x</w:delText>
              </w:r>
            </w:del>
            <w:ins w:id="20" w:author="IQTIG" w:date="2020-04-27T15:03:00Z">
              <w:r>
                <w:t>0,88</w:t>
              </w:r>
            </w:ins>
            <w:r>
              <w:t xml:space="preserve"> % (95. Perzentil)</w:t>
            </w:r>
          </w:p>
        </w:tc>
      </w:tr>
      <w:tr w:rsidR="000517F0" w14:paraId="3EC63AC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5672E9" w14:textId="77777777" w:rsidR="000517F0" w:rsidRDefault="002560AA" w:rsidP="00A3278E">
            <w:pPr>
              <w:pStyle w:val="Tabellenkopf"/>
            </w:pPr>
            <w:r w:rsidRPr="00E37ACC">
              <w:t>R</w:t>
            </w:r>
            <w:r>
              <w:t xml:space="preserve">eferenzbereich </w:t>
            </w:r>
            <w:r>
              <w:t>2018</w:t>
            </w:r>
          </w:p>
        </w:tc>
        <w:tc>
          <w:tcPr>
            <w:tcW w:w="5895" w:type="dxa"/>
          </w:tcPr>
          <w:p w14:paraId="37832F9C" w14:textId="77777777" w:rsidR="000517F0" w:rsidRDefault="002560AA" w:rsidP="00A4783D">
            <w:pPr>
              <w:pStyle w:val="Tabellentext"/>
              <w:cnfStyle w:val="000000000000" w:firstRow="0" w:lastRow="0" w:firstColumn="0" w:lastColumn="0" w:oddVBand="0" w:evenVBand="0" w:oddHBand="0" w:evenHBand="0" w:firstRowFirstColumn="0" w:firstRowLastColumn="0" w:lastRowFirstColumn="0" w:lastRowLastColumn="0"/>
            </w:pPr>
            <w:r>
              <w:t>≤ 0,92 % (95. Perzentil)</w:t>
            </w:r>
          </w:p>
        </w:tc>
      </w:tr>
      <w:tr w:rsidR="00B66E40" w14:paraId="4B0DC47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C9CC98" w14:textId="77777777" w:rsidR="00B66E40" w:rsidRDefault="002560AA" w:rsidP="009A6A2C">
            <w:pPr>
              <w:pStyle w:val="Tabellenkopf"/>
            </w:pPr>
            <w:r>
              <w:t>Erläuterung zum Referenzbereich</w:t>
            </w:r>
            <w:r>
              <w:t xml:space="preserve"> </w:t>
            </w:r>
            <w:r>
              <w:t>2019</w:t>
            </w:r>
          </w:p>
        </w:tc>
        <w:tc>
          <w:tcPr>
            <w:tcW w:w="5895" w:type="dxa"/>
          </w:tcPr>
          <w:p w14:paraId="39BAB710" w14:textId="77777777" w:rsidR="00B66E4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2F6636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36F965" w14:textId="77777777" w:rsidR="00B66E40" w:rsidRDefault="002560AA" w:rsidP="009A6A2C">
            <w:pPr>
              <w:pStyle w:val="Tabellenkopf"/>
            </w:pPr>
            <w:r>
              <w:t>Erläuterung zum Strukturierten</w:t>
            </w:r>
            <w:r>
              <w:t xml:space="preserve"> </w:t>
            </w:r>
            <w:r>
              <w:t>Dialog bzw.</w:t>
            </w:r>
            <w:r>
              <w:t xml:space="preserve"> </w:t>
            </w:r>
            <w:r>
              <w:t xml:space="preserve">Stellungnahmeverfahren </w:t>
            </w:r>
            <w:r>
              <w:t>2019</w:t>
            </w:r>
          </w:p>
        </w:tc>
        <w:tc>
          <w:tcPr>
            <w:tcW w:w="5895" w:type="dxa"/>
          </w:tcPr>
          <w:p w14:paraId="5A0A94AC" w14:textId="77777777" w:rsidR="00B66E4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58C428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21511761" w14:textId="77777777" w:rsidR="00B66E40" w:rsidRPr="00E37ACC" w:rsidRDefault="002560AA" w:rsidP="009A6A2C">
            <w:pPr>
              <w:pStyle w:val="Tabellenkopf"/>
            </w:pPr>
            <w:r w:rsidRPr="00E37ACC">
              <w:t>Rechenregeln</w:t>
            </w:r>
          </w:p>
        </w:tc>
        <w:tc>
          <w:tcPr>
            <w:tcW w:w="5895" w:type="dxa"/>
          </w:tcPr>
          <w:p w14:paraId="3EFAA25B" w14:textId="77777777" w:rsidR="00897EAC" w:rsidRPr="00897EAC" w:rsidRDefault="002560A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03346CA" w14:textId="77777777" w:rsidR="00B66E4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Patientinnen und Patienten, bei denen keine Angaben zur R0-Resektion vorliegen</w:t>
            </w:r>
          </w:p>
          <w:p w14:paraId="3A2F8308" w14:textId="77777777" w:rsidR="00897EAC" w:rsidRPr="00897EAC" w:rsidRDefault="002560A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BC2A6F7" w14:textId="77777777" w:rsidR="00694883" w:rsidRPr="00715CCE" w:rsidRDefault="002560AA"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lebend entlassenen Patientinnen und Patienten mit Primärerkrankung, abgeschlossener operativer Therapie und Histologie invasives Mammakar</w:t>
            </w:r>
            <w:r>
              <w:rPr>
                <w:rStyle w:val="Fett"/>
                <w:b w:val="0"/>
                <w:bCs w:val="0"/>
              </w:rPr>
              <w:t>zinom oder DCIS</w:t>
            </w:r>
          </w:p>
        </w:tc>
      </w:tr>
      <w:tr w:rsidR="00B66E40" w14:paraId="2682039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70DFEA22" w14:textId="77777777" w:rsidR="00B66E40" w:rsidRPr="00E37ACC" w:rsidRDefault="002560AA" w:rsidP="009A6A2C">
            <w:pPr>
              <w:pStyle w:val="Tabellenkopf"/>
            </w:pPr>
            <w:r w:rsidRPr="00E37ACC">
              <w:t>Erläuterung der Rechenregel</w:t>
            </w:r>
          </w:p>
        </w:tc>
        <w:tc>
          <w:tcPr>
            <w:tcW w:w="5895" w:type="dxa"/>
          </w:tcPr>
          <w:p w14:paraId="59261F0C" w14:textId="77777777" w:rsidR="00B66E4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6DDE8F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CFEDAD" w14:textId="77777777" w:rsidR="00B66E40" w:rsidRPr="00E37ACC" w:rsidRDefault="002560AA" w:rsidP="009A6A2C">
            <w:pPr>
              <w:pStyle w:val="Tabellenkopf"/>
            </w:pPr>
            <w:r w:rsidRPr="00E37ACC">
              <w:t>Teildatensatzbezug</w:t>
            </w:r>
          </w:p>
        </w:tc>
        <w:tc>
          <w:tcPr>
            <w:tcW w:w="5895" w:type="dxa"/>
          </w:tcPr>
          <w:p w14:paraId="17DDE66F" w14:textId="77777777" w:rsidR="00B66E40" w:rsidRDefault="002560AA" w:rsidP="00A4783D">
            <w:pPr>
              <w:pStyle w:val="Tabellentext"/>
              <w:cnfStyle w:val="000000000000" w:firstRow="0" w:lastRow="0" w:firstColumn="0" w:lastColumn="0" w:oddVBand="0" w:evenVBand="0" w:oddHBand="0" w:evenHBand="0" w:firstRowFirstColumn="0" w:firstRowLastColumn="0" w:lastRowFirstColumn="0" w:lastRowLastColumn="0"/>
            </w:pPr>
            <w:r>
              <w:t>18/1:BRUST</w:t>
            </w:r>
          </w:p>
        </w:tc>
      </w:tr>
      <w:tr w:rsidR="00C83B05" w14:paraId="040374C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3F5838" w14:textId="77777777" w:rsidR="00C83B05" w:rsidRPr="00E37ACC" w:rsidRDefault="002560AA" w:rsidP="009A6A2C">
            <w:pPr>
              <w:pStyle w:val="Tabellenkopf"/>
            </w:pPr>
            <w:r>
              <w:t>Mindestanzahl Zähler</w:t>
            </w:r>
          </w:p>
        </w:tc>
        <w:tc>
          <w:tcPr>
            <w:tcW w:w="5895" w:type="dxa"/>
          </w:tcPr>
          <w:p w14:paraId="6B284C49" w14:textId="77777777" w:rsid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2</w:t>
            </w:r>
          </w:p>
        </w:tc>
      </w:tr>
      <w:tr w:rsidR="00C83B05" w14:paraId="278CAC3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A29057" w14:textId="77777777" w:rsidR="00C83B05" w:rsidRPr="00E37ACC" w:rsidRDefault="002560AA" w:rsidP="009A6A2C">
            <w:pPr>
              <w:pStyle w:val="Tabellenkopf"/>
            </w:pPr>
            <w:r>
              <w:t>Mindestanzahl Nenner</w:t>
            </w:r>
          </w:p>
        </w:tc>
        <w:tc>
          <w:tcPr>
            <w:tcW w:w="5895" w:type="dxa"/>
          </w:tcPr>
          <w:p w14:paraId="5E8821FC" w14:textId="77777777" w:rsid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91527C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B7BADB" w14:textId="77777777" w:rsidR="00B66E40" w:rsidRPr="00E37ACC" w:rsidRDefault="002560AA" w:rsidP="009A6A2C">
            <w:pPr>
              <w:pStyle w:val="Tabellenkopf"/>
            </w:pPr>
            <w:r>
              <w:t>Zähler (Formel)</w:t>
            </w:r>
          </w:p>
        </w:tc>
        <w:tc>
          <w:tcPr>
            <w:tcW w:w="5895" w:type="dxa"/>
          </w:tcPr>
          <w:p w14:paraId="55884D95" w14:textId="77777777" w:rsidR="00B66E40" w:rsidRPr="00722F75" w:rsidRDefault="002560AA" w:rsidP="00722F75">
            <w:pPr>
              <w:pStyle w:val="CodeOhneSilbentrennung"/>
              <w:cnfStyle w:val="000000000000" w:firstRow="0" w:lastRow="0" w:firstColumn="0" w:lastColumn="0" w:oddVBand="0" w:evenVBand="0" w:oddHBand="0" w:evenHBand="0" w:firstRowFirstColumn="0" w:firstRowLastColumn="0" w:lastRowFirstColumn="0" w:lastRowLastColumn="0"/>
            </w:pPr>
            <w:r>
              <w:t>R0RESEKTION %==% 8</w:t>
            </w:r>
          </w:p>
        </w:tc>
      </w:tr>
      <w:tr w:rsidR="00B66E40" w14:paraId="4CB830A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A46857" w14:textId="77777777" w:rsidR="00B66E40" w:rsidRPr="00E37ACC" w:rsidRDefault="002560AA" w:rsidP="009A6A2C">
            <w:pPr>
              <w:pStyle w:val="Tabellenkopf"/>
            </w:pPr>
            <w:r w:rsidRPr="00E37ACC">
              <w:t>Nenner (Formel)</w:t>
            </w:r>
          </w:p>
        </w:tc>
        <w:tc>
          <w:tcPr>
            <w:tcW w:w="5895" w:type="dxa"/>
          </w:tcPr>
          <w:p w14:paraId="1D43CA64" w14:textId="77777777" w:rsidR="00B66E40" w:rsidRPr="00722F75" w:rsidRDefault="002560AA"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ENTLGRUND %!=% "07" &amp; ARTERKRANK %==% 1 &amp; OPTHERAPIEENDE %==% 1 &amp; </w:t>
            </w:r>
            <w:r>
              <w:br/>
            </w:r>
            <w:r>
              <w:t>(fn_invasivesMammaCaPrimaer | fn_DCIS)</w:t>
            </w:r>
          </w:p>
        </w:tc>
      </w:tr>
      <w:tr w:rsidR="00B66E40" w14:paraId="4749982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30283A" w14:textId="77777777" w:rsidR="00B66E40" w:rsidRPr="00E37ACC" w:rsidRDefault="002560AA" w:rsidP="009A6A2C">
            <w:pPr>
              <w:pStyle w:val="Tabellenkopf"/>
            </w:pPr>
            <w:r w:rsidRPr="00E37ACC">
              <w:t>Verwendete Funktionen</w:t>
            </w:r>
          </w:p>
        </w:tc>
        <w:tc>
          <w:tcPr>
            <w:tcW w:w="5895" w:type="dxa"/>
          </w:tcPr>
          <w:p w14:paraId="3F840892" w14:textId="77777777" w:rsidR="00B66E40" w:rsidRPr="00D817EF" w:rsidRDefault="002560AA" w:rsidP="00D817EF">
            <w:pPr>
              <w:pStyle w:val="CodeOhneSilbentrennung"/>
              <w:cnfStyle w:val="000000000000" w:firstRow="0" w:lastRow="0" w:firstColumn="0" w:lastColumn="0" w:oddVBand="0" w:evenVBand="0" w:oddHBand="0" w:evenHBand="0" w:firstRowFirstColumn="0" w:firstRowLastColumn="0" w:lastRowFirstColumn="0" w:lastRowLastColumn="0"/>
            </w:pPr>
            <w:r>
              <w:t>fn_DCIS</w:t>
            </w:r>
            <w:r>
              <w:br/>
              <w:t>fn_invasivesMammaCaPrimaer</w:t>
            </w:r>
          </w:p>
        </w:tc>
      </w:tr>
      <w:tr w:rsidR="00B66E40" w14:paraId="35AF652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5F55E7" w14:textId="77777777" w:rsidR="00B66E40" w:rsidRPr="00E37ACC" w:rsidRDefault="002560AA" w:rsidP="009A6A2C">
            <w:pPr>
              <w:pStyle w:val="Tabellenkopf"/>
            </w:pPr>
            <w:r w:rsidRPr="00E37ACC">
              <w:t>Verwendete Listen</w:t>
            </w:r>
          </w:p>
        </w:tc>
        <w:tc>
          <w:tcPr>
            <w:tcW w:w="5895" w:type="dxa"/>
          </w:tcPr>
          <w:p w14:paraId="7D6F662A" w14:textId="77777777" w:rsidR="00B0537E" w:rsidRPr="003E64DF" w:rsidRDefault="002560AA" w:rsidP="00B0537E">
            <w:pPr>
              <w:pStyle w:val="CodeOhneSilbentrennung"/>
              <w:cnfStyle w:val="000000000000" w:firstRow="0" w:lastRow="0" w:firstColumn="0" w:lastColumn="0" w:oddVBand="0" w:evenVBand="0" w:oddHBand="0" w:evenHBand="0" w:firstRowFirstColumn="0" w:firstRowLastColumn="0" w:lastRowFirstColumn="0" w:lastRowLastColumn="0"/>
            </w:pPr>
            <w:r>
              <w:t>ICD_O_3_DCIS</w:t>
            </w:r>
            <w:r>
              <w:br/>
              <w:t>ICD_O_3_InvasivesMammaCaPrimaer</w:t>
            </w:r>
          </w:p>
        </w:tc>
      </w:tr>
      <w:tr w:rsidR="00B66E40" w14:paraId="1587746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C84171" w14:textId="77777777" w:rsidR="00B66E40" w:rsidRPr="00E37ACC" w:rsidRDefault="002560AA" w:rsidP="00AD72D5">
            <w:pPr>
              <w:pStyle w:val="Tabellenkopf"/>
            </w:pPr>
            <w:r>
              <w:t>Vergleichbarkeit mit</w:t>
            </w:r>
            <w:r>
              <w:br/>
            </w:r>
            <w:r>
              <w:t>Vorjahresergebnissen</w:t>
            </w:r>
          </w:p>
        </w:tc>
        <w:tc>
          <w:tcPr>
            <w:tcW w:w="5895" w:type="dxa"/>
          </w:tcPr>
          <w:p w14:paraId="31834F56" w14:textId="77777777" w:rsidR="00B66E40" w:rsidRDefault="002560AA"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88A5FCE" w14:textId="77777777" w:rsidR="009E1781" w:rsidRPr="00CC72DB" w:rsidRDefault="002560AA" w:rsidP="00CC72DB">
      <w:pPr>
        <w:pStyle w:val="Tabellentext"/>
        <w:spacing w:before="0"/>
        <w:ind w:left="0"/>
        <w:rPr>
          <w:sz w:val="2"/>
          <w:szCs w:val="2"/>
        </w:rPr>
      </w:pPr>
    </w:p>
    <w:p w14:paraId="3F8A0C05" w14:textId="77777777" w:rsidR="000159FB" w:rsidRDefault="000159FB">
      <w:pPr>
        <w:sectPr w:rsidR="000159FB" w:rsidSect="001E71EA">
          <w:pgSz w:w="11906" w:h="16838" w:code="9"/>
          <w:pgMar w:top="1418" w:right="1134" w:bottom="1418" w:left="1701" w:header="454" w:footer="737" w:gutter="0"/>
          <w:cols w:space="708"/>
          <w:docGrid w:linePitch="360"/>
        </w:sectPr>
      </w:pPr>
    </w:p>
    <w:p w14:paraId="2DFBFFC6" w14:textId="77777777" w:rsidR="00293DEF" w:rsidRDefault="002560AA" w:rsidP="00271720">
      <w:pPr>
        <w:pStyle w:val="berschrift1ohneGliederung"/>
      </w:pPr>
      <w:bookmarkStart w:id="21" w:name="_Toc38892910"/>
      <w:r>
        <w:lastRenderedPageBreak/>
        <w:t>813068: Häufige Diskrepanz zwischen prätherapeutischer histologischer Diagnose und Angabe im Feld Histologie unter Berücksichtigung der Vorbefunde</w:t>
      </w:r>
      <w:bookmarkEnd w:id="21"/>
    </w:p>
    <w:p w14:paraId="37900E3F" w14:textId="77777777" w:rsidR="000F0644" w:rsidRDefault="002560AA" w:rsidP="00492E33">
      <w:pPr>
        <w:pStyle w:val="Absatzberschriftebene2nurinNavigation"/>
      </w:pPr>
      <w:r>
        <w:t>Verwendete Datenfelder</w:t>
      </w:r>
    </w:p>
    <w:p w14:paraId="2C7F4D05" w14:textId="77777777" w:rsidR="001046CA" w:rsidRPr="005319EE" w:rsidRDefault="002560AA"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92B31CB"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2ABA9342" w14:textId="77777777" w:rsidR="00216CD3" w:rsidRPr="009E2B0C" w:rsidRDefault="002560AA" w:rsidP="00F36061">
            <w:pPr>
              <w:pStyle w:val="Tabellenkopf"/>
            </w:pPr>
            <w:r>
              <w:t>Item</w:t>
            </w:r>
          </w:p>
        </w:tc>
        <w:tc>
          <w:tcPr>
            <w:tcW w:w="1097" w:type="pct"/>
          </w:tcPr>
          <w:p w14:paraId="52B007AB" w14:textId="77777777" w:rsidR="00216CD3" w:rsidRPr="009E2B0C" w:rsidRDefault="002560AA" w:rsidP="00F36061">
            <w:pPr>
              <w:pStyle w:val="Tabellenkopf"/>
            </w:pPr>
            <w:r>
              <w:t>Bezeichnung</w:t>
            </w:r>
          </w:p>
        </w:tc>
        <w:tc>
          <w:tcPr>
            <w:tcW w:w="326" w:type="pct"/>
          </w:tcPr>
          <w:p w14:paraId="462309E8" w14:textId="77777777" w:rsidR="00216CD3" w:rsidRPr="009E2B0C" w:rsidRDefault="002560AA" w:rsidP="00F36061">
            <w:pPr>
              <w:pStyle w:val="Tabellenkopf"/>
            </w:pPr>
            <w:r>
              <w:t>M/K</w:t>
            </w:r>
          </w:p>
        </w:tc>
        <w:tc>
          <w:tcPr>
            <w:tcW w:w="1792" w:type="pct"/>
          </w:tcPr>
          <w:p w14:paraId="493FDA81" w14:textId="77777777" w:rsidR="00216CD3" w:rsidRPr="009E2B0C" w:rsidRDefault="002560AA" w:rsidP="00F36061">
            <w:pPr>
              <w:pStyle w:val="Tabellenkopf"/>
            </w:pPr>
            <w:r>
              <w:t>Schlüssel/Formel</w:t>
            </w:r>
          </w:p>
        </w:tc>
        <w:tc>
          <w:tcPr>
            <w:tcW w:w="1184" w:type="pct"/>
          </w:tcPr>
          <w:p w14:paraId="31AE5CCF" w14:textId="77777777" w:rsidR="00216CD3" w:rsidRPr="009E2B0C" w:rsidRDefault="002560AA" w:rsidP="00DA3905">
            <w:pPr>
              <w:pStyle w:val="Tabellenkopf"/>
              <w:ind w:left="108" w:right="28"/>
            </w:pPr>
            <w:r>
              <w:t>Feldname</w:t>
            </w:r>
            <w:r>
              <w:t xml:space="preserve">  </w:t>
            </w:r>
          </w:p>
        </w:tc>
      </w:tr>
      <w:tr w:rsidR="00216CD3" w:rsidRPr="00743DF3" w14:paraId="57C7ED4B"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921DBE3" w14:textId="77777777" w:rsidR="00216CD3" w:rsidRPr="00743DF3" w:rsidRDefault="002560AA" w:rsidP="00F36061">
            <w:pPr>
              <w:pStyle w:val="Tabellentext"/>
            </w:pPr>
            <w:r>
              <w:t>12:BRUST</w:t>
            </w:r>
          </w:p>
        </w:tc>
        <w:tc>
          <w:tcPr>
            <w:tcW w:w="1097" w:type="pct"/>
          </w:tcPr>
          <w:p w14:paraId="02FD7493" w14:textId="77777777" w:rsidR="00216CD3" w:rsidRPr="00743DF3" w:rsidRDefault="002560AA" w:rsidP="00F36061">
            <w:pPr>
              <w:pStyle w:val="Tabellentext"/>
            </w:pPr>
            <w:r>
              <w:t>Erkrankung an dieser Brust</w:t>
            </w:r>
          </w:p>
        </w:tc>
        <w:tc>
          <w:tcPr>
            <w:tcW w:w="326" w:type="pct"/>
          </w:tcPr>
          <w:p w14:paraId="506DEE76" w14:textId="77777777" w:rsidR="00216CD3" w:rsidRPr="00743DF3" w:rsidRDefault="002560AA" w:rsidP="00F36061">
            <w:pPr>
              <w:pStyle w:val="Tabellentext"/>
            </w:pPr>
            <w:r>
              <w:t>M</w:t>
            </w:r>
          </w:p>
        </w:tc>
        <w:tc>
          <w:tcPr>
            <w:tcW w:w="1792" w:type="pct"/>
          </w:tcPr>
          <w:p w14:paraId="24621484" w14:textId="77777777" w:rsidR="00216CD3" w:rsidRPr="00743DF3" w:rsidRDefault="002560AA" w:rsidP="0053781D">
            <w:pPr>
              <w:pStyle w:val="Tabellentext"/>
              <w:ind w:left="564" w:hanging="451"/>
            </w:pPr>
            <w:r>
              <w:t>1 =</w:t>
            </w:r>
            <w:r>
              <w:tab/>
              <w:t>Primärerkrankung</w:t>
            </w:r>
          </w:p>
          <w:p w14:paraId="61B9C8CB" w14:textId="77777777" w:rsidR="00216CD3" w:rsidRPr="00743DF3" w:rsidRDefault="002560AA" w:rsidP="0053781D">
            <w:pPr>
              <w:pStyle w:val="Tabellentext"/>
              <w:ind w:left="564" w:hanging="451"/>
            </w:pPr>
            <w:r>
              <w:t>2 =</w:t>
            </w:r>
            <w:r>
              <w:tab/>
              <w:t>lokoregionäres Rezidiv nach BET</w:t>
            </w:r>
          </w:p>
          <w:p w14:paraId="2F590078" w14:textId="77777777" w:rsidR="00216CD3" w:rsidRPr="00743DF3" w:rsidRDefault="002560AA" w:rsidP="0053781D">
            <w:pPr>
              <w:pStyle w:val="Tabellentext"/>
              <w:ind w:left="564" w:hanging="451"/>
            </w:pPr>
            <w:r>
              <w:t>3 =</w:t>
            </w:r>
            <w:r>
              <w:tab/>
              <w:t>lokoregionäres Rezidiv nach Mastektomie</w:t>
            </w:r>
          </w:p>
          <w:p w14:paraId="0473C494" w14:textId="77777777" w:rsidR="00216CD3" w:rsidRPr="00743DF3" w:rsidRDefault="002560AA" w:rsidP="0053781D">
            <w:pPr>
              <w:pStyle w:val="Tabellentext"/>
              <w:ind w:left="564" w:hanging="451"/>
            </w:pPr>
            <w:r>
              <w:t>4 =</w:t>
            </w:r>
            <w:r>
              <w:tab/>
              <w:t>ausschließlich sekundäre plastische Rekonstruktion</w:t>
            </w:r>
          </w:p>
          <w:p w14:paraId="68491218" w14:textId="77777777" w:rsidR="00216CD3" w:rsidRPr="00743DF3" w:rsidRDefault="002560AA" w:rsidP="0053781D">
            <w:pPr>
              <w:pStyle w:val="Tabellentext"/>
              <w:ind w:left="564" w:hanging="451"/>
            </w:pPr>
            <w:r>
              <w:t>5 =</w:t>
            </w:r>
            <w:r>
              <w:tab/>
              <w:t>prophylaktische Mastektomie</w:t>
            </w:r>
          </w:p>
          <w:p w14:paraId="564802A0" w14:textId="77777777" w:rsidR="00216CD3" w:rsidRPr="00743DF3" w:rsidRDefault="002560AA" w:rsidP="0053781D">
            <w:pPr>
              <w:pStyle w:val="Tabellentext"/>
              <w:ind w:left="564" w:hanging="451"/>
            </w:pPr>
            <w:r>
              <w:t>6</w:t>
            </w:r>
            <w:r>
              <w:t xml:space="preserve"> =</w:t>
            </w:r>
            <w:r>
              <w:tab/>
              <w:t>Fernmetastase</w:t>
            </w:r>
          </w:p>
        </w:tc>
        <w:tc>
          <w:tcPr>
            <w:tcW w:w="1184" w:type="pct"/>
          </w:tcPr>
          <w:p w14:paraId="2399A126" w14:textId="77777777" w:rsidR="00216CD3" w:rsidRPr="00743DF3" w:rsidRDefault="002560AA" w:rsidP="00F36061">
            <w:pPr>
              <w:pStyle w:val="Tabellentext"/>
            </w:pPr>
            <w:r>
              <w:t>ARTERKRANK</w:t>
            </w:r>
          </w:p>
        </w:tc>
      </w:tr>
      <w:tr w:rsidR="00216CD3" w:rsidRPr="00743DF3" w14:paraId="428AB7B9"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BE742D2" w14:textId="77777777" w:rsidR="00216CD3" w:rsidRPr="00743DF3" w:rsidRDefault="002560AA" w:rsidP="00F36061">
            <w:pPr>
              <w:pStyle w:val="Tabellentext"/>
            </w:pPr>
            <w:r>
              <w:t>19:BRUST</w:t>
            </w:r>
          </w:p>
        </w:tc>
        <w:tc>
          <w:tcPr>
            <w:tcW w:w="1097" w:type="pct"/>
          </w:tcPr>
          <w:p w14:paraId="61FB2D55" w14:textId="77777777" w:rsidR="00216CD3" w:rsidRPr="00743DF3" w:rsidRDefault="002560AA" w:rsidP="00F36061">
            <w:pPr>
              <w:pStyle w:val="Tabellentext"/>
            </w:pPr>
            <w:r>
              <w:t>maligne Neoplasie</w:t>
            </w:r>
          </w:p>
        </w:tc>
        <w:tc>
          <w:tcPr>
            <w:tcW w:w="326" w:type="pct"/>
          </w:tcPr>
          <w:p w14:paraId="7C06F4CF" w14:textId="77777777" w:rsidR="00216CD3" w:rsidRPr="00743DF3" w:rsidRDefault="002560AA" w:rsidP="00F36061">
            <w:pPr>
              <w:pStyle w:val="Tabellentext"/>
            </w:pPr>
            <w:r>
              <w:t>K</w:t>
            </w:r>
          </w:p>
        </w:tc>
        <w:tc>
          <w:tcPr>
            <w:tcW w:w="1792" w:type="pct"/>
          </w:tcPr>
          <w:p w14:paraId="31EAAEB9" w14:textId="77777777" w:rsidR="00216CD3" w:rsidRPr="00743DF3" w:rsidRDefault="002560AA" w:rsidP="0053781D">
            <w:pPr>
              <w:pStyle w:val="Tabellentext"/>
              <w:ind w:left="564" w:hanging="451"/>
            </w:pPr>
            <w:r>
              <w:t>s. Anhang: ICDO3Mamma</w:t>
            </w:r>
          </w:p>
        </w:tc>
        <w:tc>
          <w:tcPr>
            <w:tcW w:w="1184" w:type="pct"/>
          </w:tcPr>
          <w:p w14:paraId="133DBD10" w14:textId="77777777" w:rsidR="00216CD3" w:rsidRPr="00743DF3" w:rsidRDefault="002560AA" w:rsidP="00F36061">
            <w:pPr>
              <w:pStyle w:val="Tabellentext"/>
            </w:pPr>
            <w:r>
              <w:t>PRAEICDO3</w:t>
            </w:r>
          </w:p>
        </w:tc>
      </w:tr>
      <w:tr w:rsidR="00216CD3" w:rsidRPr="00743DF3" w14:paraId="07404BC6"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EB714CA" w14:textId="77777777" w:rsidR="00216CD3" w:rsidRPr="00743DF3" w:rsidRDefault="002560AA" w:rsidP="00F36061">
            <w:pPr>
              <w:pStyle w:val="Tabellentext"/>
            </w:pPr>
            <w:r>
              <w:t>30:BRUST</w:t>
            </w:r>
          </w:p>
        </w:tc>
        <w:tc>
          <w:tcPr>
            <w:tcW w:w="1097" w:type="pct"/>
          </w:tcPr>
          <w:p w14:paraId="30A56865" w14:textId="77777777" w:rsidR="00216CD3" w:rsidRPr="00743DF3" w:rsidRDefault="002560AA" w:rsidP="00F36061">
            <w:pPr>
              <w:pStyle w:val="Tabellentext"/>
            </w:pPr>
            <w:r>
              <w:t>maligne Neoplasie</w:t>
            </w:r>
          </w:p>
        </w:tc>
        <w:tc>
          <w:tcPr>
            <w:tcW w:w="326" w:type="pct"/>
          </w:tcPr>
          <w:p w14:paraId="54A2AA74" w14:textId="77777777" w:rsidR="00216CD3" w:rsidRPr="00743DF3" w:rsidRDefault="002560AA" w:rsidP="00F36061">
            <w:pPr>
              <w:pStyle w:val="Tabellentext"/>
            </w:pPr>
            <w:r>
              <w:t>K</w:t>
            </w:r>
          </w:p>
        </w:tc>
        <w:tc>
          <w:tcPr>
            <w:tcW w:w="1792" w:type="pct"/>
          </w:tcPr>
          <w:p w14:paraId="7F721414" w14:textId="77777777" w:rsidR="00216CD3" w:rsidRPr="00743DF3" w:rsidRDefault="002560AA" w:rsidP="0053781D">
            <w:pPr>
              <w:pStyle w:val="Tabellentext"/>
              <w:ind w:left="564" w:hanging="451"/>
            </w:pPr>
            <w:r>
              <w:t>s. Anhang: ICDO3Mamma</w:t>
            </w:r>
          </w:p>
        </w:tc>
        <w:tc>
          <w:tcPr>
            <w:tcW w:w="1184" w:type="pct"/>
          </w:tcPr>
          <w:p w14:paraId="567951B4" w14:textId="77777777" w:rsidR="00216CD3" w:rsidRPr="00743DF3" w:rsidRDefault="002560AA" w:rsidP="00F36061">
            <w:pPr>
              <w:pStyle w:val="Tabellentext"/>
            </w:pPr>
            <w:r>
              <w:t>POSTICDO3</w:t>
            </w:r>
          </w:p>
        </w:tc>
      </w:tr>
    </w:tbl>
    <w:p w14:paraId="48A79530" w14:textId="77777777" w:rsidR="000159FB" w:rsidRDefault="000159FB">
      <w:pPr>
        <w:sectPr w:rsidR="000159FB"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60133D5C" w14:textId="77777777" w:rsidR="006D1B0D" w:rsidRDefault="002560AA"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73A0FF3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25D3FA" w14:textId="4DF2E795" w:rsidR="000517F0" w:rsidRPr="000517F0" w:rsidRDefault="00002240" w:rsidP="009A6A2C">
            <w:pPr>
              <w:pStyle w:val="Tabellenkopf"/>
            </w:pPr>
            <w:del w:id="22" w:author="IQTIG" w:date="2020-04-27T15:03:00Z">
              <w:r>
                <w:delText>AK-</w:delText>
              </w:r>
            </w:del>
            <w:r w:rsidR="002560AA">
              <w:t>ID</w:t>
            </w:r>
          </w:p>
        </w:tc>
        <w:tc>
          <w:tcPr>
            <w:tcW w:w="5895" w:type="dxa"/>
          </w:tcPr>
          <w:p w14:paraId="0F420AB2" w14:textId="77777777" w:rsidR="000517F0" w:rsidRDefault="002560AA" w:rsidP="000517F0">
            <w:pPr>
              <w:pStyle w:val="Tabellentext"/>
              <w:cnfStyle w:val="000000000000" w:firstRow="0" w:lastRow="0" w:firstColumn="0" w:lastColumn="0" w:oddVBand="0" w:evenVBand="0" w:oddHBand="0" w:evenHBand="0" w:firstRowFirstColumn="0" w:firstRowLastColumn="0" w:lastRowFirstColumn="0" w:lastRowLastColumn="0"/>
            </w:pPr>
            <w:r>
              <w:t>813068</w:t>
            </w:r>
          </w:p>
        </w:tc>
      </w:tr>
      <w:tr w:rsidR="00C83B05" w14:paraId="550D0E4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6BD5CC" w14:textId="77777777" w:rsidR="00C83B05" w:rsidRDefault="002560AA" w:rsidP="009A6A2C">
            <w:pPr>
              <w:pStyle w:val="Tabellenkopf"/>
            </w:pPr>
            <w:r>
              <w:t>Jahr der Erstanwendung</w:t>
            </w:r>
          </w:p>
        </w:tc>
        <w:tc>
          <w:tcPr>
            <w:tcW w:w="5895" w:type="dxa"/>
          </w:tcPr>
          <w:p w14:paraId="7DF5AD7A" w14:textId="77777777" w:rsidR="00C83B05" w:rsidRDefault="002560AA" w:rsidP="000517F0">
            <w:pPr>
              <w:pStyle w:val="Tabellentext"/>
              <w:cnfStyle w:val="000000000000" w:firstRow="0" w:lastRow="0" w:firstColumn="0" w:lastColumn="0" w:oddVBand="0" w:evenVBand="0" w:oddHBand="0" w:evenHBand="0" w:firstRowFirstColumn="0" w:firstRowLastColumn="0" w:lastRowFirstColumn="0" w:lastRowLastColumn="0"/>
            </w:pPr>
            <w:r>
              <w:t>2008</w:t>
            </w:r>
          </w:p>
        </w:tc>
      </w:tr>
      <w:tr w:rsidR="00C83B05" w14:paraId="6329C5D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E93BAA" w14:textId="77777777" w:rsidR="00C83B05" w:rsidRDefault="002560AA" w:rsidP="009A6A2C">
            <w:pPr>
              <w:pStyle w:val="Tabellenkopf"/>
            </w:pPr>
            <w:r>
              <w:t>Begründung für die Auswahl</w:t>
            </w:r>
          </w:p>
        </w:tc>
        <w:tc>
          <w:tcPr>
            <w:tcW w:w="5895" w:type="dxa"/>
          </w:tcPr>
          <w:p w14:paraId="3EA2D75A" w14:textId="77777777" w:rsidR="00C83B05" w:rsidRP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082C756F" w14:textId="77777777" w:rsid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Die postoperative Histologie ist relevant für viele Qualitätsindikatoren. Eine Fehlkodierung führt zu Ungenauigkeiten in den Grundgesamtheiten aller Indikatoren mit Bezug zu invasiven Karzinomen oder DCIS.</w:t>
            </w:r>
          </w:p>
          <w:p w14:paraId="2CA1DFB8" w14:textId="77777777" w:rsidR="00C83B05" w:rsidRP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591058C1" w14:textId="77777777" w:rsidR="00C83B05" w:rsidRDefault="002560AA" w:rsidP="00C83B05">
            <w:pPr>
              <w:pStyle w:val="Tabellentext"/>
              <w:cnfStyle w:val="000000000000" w:firstRow="0" w:lastRow="0" w:firstColumn="0" w:lastColumn="0" w:oddVBand="0" w:evenVBand="0" w:oddHBand="0" w:evenHBand="0" w:firstRowFirstColumn="0" w:firstRowLastColumn="0" w:lastRowFirstColumn="0" w:lastRowLastColumn="0"/>
            </w:pPr>
            <w:r>
              <w:t xml:space="preserve">Fehlende Sorgfalt bei der Dokumentation </w:t>
            </w:r>
            <w:r>
              <w:t>des Datenfeldes „postoperative Histologie unter Berücksichtigung der Vorbefunde“.</w:t>
            </w:r>
          </w:p>
        </w:tc>
      </w:tr>
      <w:tr w:rsidR="00C83B05" w14:paraId="3CCD76A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96DDBB" w14:textId="77777777" w:rsidR="00C83B05" w:rsidRDefault="002560AA" w:rsidP="00AD72D5">
            <w:pPr>
              <w:pStyle w:val="Tabellenkopf"/>
            </w:pPr>
            <w:r>
              <w:t>B</w:t>
            </w:r>
            <w:r>
              <w:t>ezug zu anderen</w:t>
            </w:r>
            <w:r>
              <w:br/>
            </w:r>
            <w:r>
              <w:t>Q</w:t>
            </w:r>
            <w:r>
              <w:t>ualitätsi</w:t>
            </w:r>
            <w:r>
              <w:t>ndikatoren</w:t>
            </w:r>
            <w:r>
              <w:t>/Kennzahlen</w:t>
            </w:r>
          </w:p>
        </w:tc>
        <w:tc>
          <w:tcPr>
            <w:tcW w:w="5895" w:type="dxa"/>
          </w:tcPr>
          <w:p w14:paraId="3AC543F9" w14:textId="77777777" w:rsidR="00C83B05" w:rsidRPr="00C83B05" w:rsidRDefault="002560AA" w:rsidP="00A4783D">
            <w:pPr>
              <w:pStyle w:val="Tabellentext"/>
              <w:cnfStyle w:val="000000000000" w:firstRow="0" w:lastRow="0" w:firstColumn="0" w:lastColumn="0" w:oddVBand="0" w:evenVBand="0" w:oddHBand="0" w:evenHBand="0" w:firstRowFirstColumn="0" w:firstRowLastColumn="0" w:lastRowFirstColumn="0" w:lastRowLastColumn="0"/>
            </w:pPr>
            <w:r>
              <w:t xml:space="preserve">2163: Primäre Axilladissektion bei DCIS </w:t>
            </w:r>
            <w:r>
              <w:br/>
              <w:t>51847: Indikation zur Sentinel-Lymphknoten-Biopsie</w:t>
            </w:r>
          </w:p>
        </w:tc>
      </w:tr>
      <w:tr w:rsidR="000517F0" w14:paraId="6083A54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4DE4A6" w14:textId="77777777" w:rsidR="000517F0" w:rsidRDefault="002560AA" w:rsidP="009975E4">
            <w:pPr>
              <w:pStyle w:val="Tabellenkopf"/>
            </w:pPr>
            <w:r>
              <w:t>Berechnung</w:t>
            </w:r>
            <w:r>
              <w:t>sart</w:t>
            </w:r>
          </w:p>
        </w:tc>
        <w:tc>
          <w:tcPr>
            <w:tcW w:w="5895" w:type="dxa"/>
          </w:tcPr>
          <w:p w14:paraId="14497113" w14:textId="77777777" w:rsidR="000517F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Anzahl</w:t>
            </w:r>
          </w:p>
        </w:tc>
      </w:tr>
      <w:tr w:rsidR="000517F0" w14:paraId="0BEBD2B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68FB59" w14:textId="77777777" w:rsidR="000517F0" w:rsidRDefault="002560AA" w:rsidP="009A6A2C">
            <w:pPr>
              <w:pStyle w:val="Tabellenkopf"/>
            </w:pPr>
            <w:r>
              <w:t>Referenzbereich 2019</w:t>
            </w:r>
          </w:p>
        </w:tc>
        <w:tc>
          <w:tcPr>
            <w:tcW w:w="5895" w:type="dxa"/>
          </w:tcPr>
          <w:p w14:paraId="177F5BA7" w14:textId="77777777" w:rsidR="000517F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 4</w:t>
            </w:r>
          </w:p>
        </w:tc>
      </w:tr>
      <w:tr w:rsidR="000517F0" w14:paraId="72942B5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00518F" w14:textId="77777777" w:rsidR="000517F0" w:rsidRDefault="002560AA" w:rsidP="00A3278E">
            <w:pPr>
              <w:pStyle w:val="Tabellenkopf"/>
            </w:pPr>
            <w:r w:rsidRPr="00E37ACC">
              <w:t>R</w:t>
            </w:r>
            <w:r>
              <w:t xml:space="preserve">eferenzbereich </w:t>
            </w:r>
            <w:r>
              <w:t>2018</w:t>
            </w:r>
          </w:p>
        </w:tc>
        <w:tc>
          <w:tcPr>
            <w:tcW w:w="5895" w:type="dxa"/>
          </w:tcPr>
          <w:p w14:paraId="3445BDEE" w14:textId="77777777" w:rsidR="000517F0" w:rsidRDefault="002560AA" w:rsidP="00A4783D">
            <w:pPr>
              <w:pStyle w:val="Tabellentext"/>
              <w:cnfStyle w:val="000000000000" w:firstRow="0" w:lastRow="0" w:firstColumn="0" w:lastColumn="0" w:oddVBand="0" w:evenVBand="0" w:oddHBand="0" w:evenHBand="0" w:firstRowFirstColumn="0" w:firstRowLastColumn="0" w:lastRowFirstColumn="0" w:lastRowLastColumn="0"/>
            </w:pPr>
            <w:r>
              <w:t>≤ 4</w:t>
            </w:r>
          </w:p>
        </w:tc>
      </w:tr>
      <w:tr w:rsidR="00B66E40" w14:paraId="732D20D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4FF802" w14:textId="77777777" w:rsidR="00B66E40" w:rsidRDefault="002560AA" w:rsidP="009A6A2C">
            <w:pPr>
              <w:pStyle w:val="Tabellenkopf"/>
            </w:pPr>
            <w:r>
              <w:t>Erläuterung zum Referenzbereich</w:t>
            </w:r>
            <w:r>
              <w:t xml:space="preserve"> </w:t>
            </w:r>
            <w:r>
              <w:t>2019</w:t>
            </w:r>
          </w:p>
        </w:tc>
        <w:tc>
          <w:tcPr>
            <w:tcW w:w="5895" w:type="dxa"/>
          </w:tcPr>
          <w:p w14:paraId="4BEA362C" w14:textId="77777777" w:rsidR="00B66E4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 xml:space="preserve">Der Referenzbereich bezieht sich auf die Anzahl im Zähler. </w:t>
            </w:r>
            <w:r>
              <w:br/>
              <w:t xml:space="preserve"> </w:t>
            </w:r>
            <w:r>
              <w:br/>
              <w:t>Bei 5 oder mehr Fällen mit einer Diskrepanz kann von Fehlern in der Dokumentation entweder der prätherape</w:t>
            </w:r>
            <w:r>
              <w:t>utischen Diagnose oder der postoperativen Histologie ausgegangen werden.</w:t>
            </w:r>
          </w:p>
        </w:tc>
      </w:tr>
      <w:tr w:rsidR="00B66E40" w14:paraId="2602609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5165F8" w14:textId="77777777" w:rsidR="00B66E40" w:rsidRDefault="002560AA" w:rsidP="009A6A2C">
            <w:pPr>
              <w:pStyle w:val="Tabellenkopf"/>
            </w:pPr>
            <w:r>
              <w:t>Erläuterung zum Strukturierten</w:t>
            </w:r>
            <w:r>
              <w:t xml:space="preserve"> </w:t>
            </w:r>
            <w:r>
              <w:t>Dialog bzw.</w:t>
            </w:r>
            <w:r>
              <w:t xml:space="preserve"> </w:t>
            </w:r>
            <w:r>
              <w:t>Stellungnahmeverfahren 2019</w:t>
            </w:r>
          </w:p>
        </w:tc>
        <w:tc>
          <w:tcPr>
            <w:tcW w:w="5895" w:type="dxa"/>
          </w:tcPr>
          <w:p w14:paraId="3EC1A5CC" w14:textId="77777777" w:rsidR="00B66E4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ACB538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4441819D" w14:textId="77777777" w:rsidR="00B66E40" w:rsidRPr="00E37ACC" w:rsidRDefault="002560AA" w:rsidP="009A6A2C">
            <w:pPr>
              <w:pStyle w:val="Tabellenkopf"/>
            </w:pPr>
            <w:r w:rsidRPr="00E37ACC">
              <w:t>Rechenregeln</w:t>
            </w:r>
          </w:p>
        </w:tc>
        <w:tc>
          <w:tcPr>
            <w:tcW w:w="5895" w:type="dxa"/>
          </w:tcPr>
          <w:p w14:paraId="20163350" w14:textId="77777777" w:rsidR="00897EAC" w:rsidRPr="00897EAC" w:rsidRDefault="002560A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EBB3E49" w14:textId="77777777" w:rsidR="00B66E4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Patientinnen und Patienten ohne postoperative Histologie 'invasives Mammakarzinom'</w:t>
            </w:r>
          </w:p>
          <w:p w14:paraId="40512F2A" w14:textId="77777777" w:rsidR="00897EAC" w:rsidRPr="00897EAC" w:rsidRDefault="002560A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58B4464" w14:textId="77777777" w:rsidR="00694883" w:rsidRPr="00715CCE" w:rsidRDefault="002560AA"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Patientinnen und Patienten mit Primäererkrankung oder lokoregionärem Rezidiv und präoperativer Histologie 'invasives Mammakarziom (Primärtumor)'</w:t>
            </w:r>
          </w:p>
        </w:tc>
      </w:tr>
      <w:tr w:rsidR="00B66E40" w14:paraId="5139229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7550E392" w14:textId="77777777" w:rsidR="00B66E40" w:rsidRPr="00E37ACC" w:rsidRDefault="002560AA" w:rsidP="009A6A2C">
            <w:pPr>
              <w:pStyle w:val="Tabellenkopf"/>
            </w:pPr>
            <w:r w:rsidRPr="00E37ACC">
              <w:t>Erläuterung der Rechenregel</w:t>
            </w:r>
          </w:p>
        </w:tc>
        <w:tc>
          <w:tcPr>
            <w:tcW w:w="5895" w:type="dxa"/>
          </w:tcPr>
          <w:p w14:paraId="3B373D58" w14:textId="77777777" w:rsidR="00B66E4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Die Auswertung erfolgt auf der Brustebene für Krankenhäuser mit mindes</w:t>
            </w:r>
            <w:r>
              <w:t xml:space="preserve">tens 5 Fällen in der Grundgesamtheit. Die Auswertung bei mindestens 5 Fällen wurde gewählt, weil darunter die Wahrscheinlichkeit, dass das Ergebnis zufällig zustande kommt, zu groß wird. </w:t>
            </w:r>
            <w:r>
              <w:br/>
              <w:t>Die Zählerbedingung ist auch dann erfüllt, wenn das Datenfeld POSTIC</w:t>
            </w:r>
            <w:r>
              <w:t>DO3 leer ist.</w:t>
            </w:r>
          </w:p>
        </w:tc>
      </w:tr>
      <w:tr w:rsidR="00B66E40" w14:paraId="683645D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F21CCF" w14:textId="77777777" w:rsidR="00B66E40" w:rsidRPr="00E37ACC" w:rsidRDefault="002560AA" w:rsidP="009A6A2C">
            <w:pPr>
              <w:pStyle w:val="Tabellenkopf"/>
            </w:pPr>
            <w:r w:rsidRPr="00E37ACC">
              <w:t>Teildatensatzbezug</w:t>
            </w:r>
          </w:p>
        </w:tc>
        <w:tc>
          <w:tcPr>
            <w:tcW w:w="5895" w:type="dxa"/>
          </w:tcPr>
          <w:p w14:paraId="3E47EC05" w14:textId="77777777" w:rsidR="00B66E40" w:rsidRDefault="002560AA" w:rsidP="00A4783D">
            <w:pPr>
              <w:pStyle w:val="Tabellentext"/>
              <w:cnfStyle w:val="000000000000" w:firstRow="0" w:lastRow="0" w:firstColumn="0" w:lastColumn="0" w:oddVBand="0" w:evenVBand="0" w:oddHBand="0" w:evenHBand="0" w:firstRowFirstColumn="0" w:firstRowLastColumn="0" w:lastRowFirstColumn="0" w:lastRowLastColumn="0"/>
            </w:pPr>
            <w:r>
              <w:t>18/1:BRUST</w:t>
            </w:r>
          </w:p>
        </w:tc>
      </w:tr>
      <w:tr w:rsidR="00C83B05" w14:paraId="13BA0D1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225AFF" w14:textId="77777777" w:rsidR="00C83B05" w:rsidRPr="00E37ACC" w:rsidRDefault="002560AA" w:rsidP="009A6A2C">
            <w:pPr>
              <w:pStyle w:val="Tabellenkopf"/>
            </w:pPr>
            <w:r>
              <w:t>Mindestanzahl Zähler</w:t>
            </w:r>
          </w:p>
        </w:tc>
        <w:tc>
          <w:tcPr>
            <w:tcW w:w="5895" w:type="dxa"/>
          </w:tcPr>
          <w:p w14:paraId="12098EDA" w14:textId="77777777" w:rsid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6CE7850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9551FE" w14:textId="77777777" w:rsidR="00C83B05" w:rsidRPr="00E37ACC" w:rsidRDefault="002560AA" w:rsidP="009A6A2C">
            <w:pPr>
              <w:pStyle w:val="Tabellenkopf"/>
            </w:pPr>
            <w:r>
              <w:t>Mindestanzahl Nenner</w:t>
            </w:r>
          </w:p>
        </w:tc>
        <w:tc>
          <w:tcPr>
            <w:tcW w:w="5895" w:type="dxa"/>
          </w:tcPr>
          <w:p w14:paraId="72777C46" w14:textId="77777777" w:rsid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5</w:t>
            </w:r>
          </w:p>
        </w:tc>
      </w:tr>
      <w:tr w:rsidR="00B66E40" w14:paraId="7620130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E88591" w14:textId="77777777" w:rsidR="00B66E40" w:rsidRPr="00E37ACC" w:rsidRDefault="002560AA" w:rsidP="009A6A2C">
            <w:pPr>
              <w:pStyle w:val="Tabellenkopf"/>
            </w:pPr>
            <w:r>
              <w:t>Zähler (Formel)</w:t>
            </w:r>
          </w:p>
        </w:tc>
        <w:tc>
          <w:tcPr>
            <w:tcW w:w="5895" w:type="dxa"/>
          </w:tcPr>
          <w:p w14:paraId="5B58BB8E" w14:textId="77777777" w:rsidR="00B66E40" w:rsidRPr="00722F75" w:rsidRDefault="002560AA" w:rsidP="00722F75">
            <w:pPr>
              <w:pStyle w:val="CodeOhneSilbentrennung"/>
              <w:cnfStyle w:val="000000000000" w:firstRow="0" w:lastRow="0" w:firstColumn="0" w:lastColumn="0" w:oddVBand="0" w:evenVBand="0" w:oddHBand="0" w:evenHBand="0" w:firstRowFirstColumn="0" w:firstRowLastColumn="0" w:lastRowFirstColumn="0" w:lastRowLastColumn="0"/>
            </w:pPr>
            <w:r>
              <w:t>!fn_invasivesMammaCa</w:t>
            </w:r>
          </w:p>
        </w:tc>
      </w:tr>
      <w:tr w:rsidR="00B66E40" w14:paraId="4AEB8CB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8792BE" w14:textId="77777777" w:rsidR="00B66E40" w:rsidRPr="00E37ACC" w:rsidRDefault="002560AA" w:rsidP="009A6A2C">
            <w:pPr>
              <w:pStyle w:val="Tabellenkopf"/>
            </w:pPr>
            <w:r w:rsidRPr="00E37ACC">
              <w:t>Nenner (Formel)</w:t>
            </w:r>
          </w:p>
        </w:tc>
        <w:tc>
          <w:tcPr>
            <w:tcW w:w="5895" w:type="dxa"/>
          </w:tcPr>
          <w:p w14:paraId="371565B4" w14:textId="77777777" w:rsidR="00B66E40" w:rsidRPr="00722F75" w:rsidRDefault="002560AA" w:rsidP="008E514B">
            <w:pPr>
              <w:pStyle w:val="CodeOhneSilbentrennung"/>
              <w:cnfStyle w:val="000000000000" w:firstRow="0" w:lastRow="0" w:firstColumn="0" w:lastColumn="0" w:oddVBand="0" w:evenVBand="0" w:oddHBand="0" w:evenHBand="0" w:firstRowFirstColumn="0" w:firstRowLastColumn="0" w:lastRowFirstColumn="0" w:lastRowLastColumn="0"/>
            </w:pPr>
            <w:r>
              <w:t>fn_invasivesMammaCaPrimaer_prae &amp; ARTERKRANK %in% c(1,2,3)</w:t>
            </w:r>
          </w:p>
        </w:tc>
      </w:tr>
      <w:tr w:rsidR="00B66E40" w14:paraId="01654FA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816E7E" w14:textId="77777777" w:rsidR="00B66E40" w:rsidRPr="00E37ACC" w:rsidRDefault="002560AA" w:rsidP="009A6A2C">
            <w:pPr>
              <w:pStyle w:val="Tabellenkopf"/>
            </w:pPr>
            <w:r w:rsidRPr="00E37ACC">
              <w:t>Verwendete Funktionen</w:t>
            </w:r>
          </w:p>
        </w:tc>
        <w:tc>
          <w:tcPr>
            <w:tcW w:w="5895" w:type="dxa"/>
          </w:tcPr>
          <w:p w14:paraId="0578ABD9" w14:textId="77777777" w:rsidR="00B66E40" w:rsidRPr="00D817EF" w:rsidRDefault="002560AA" w:rsidP="00D817EF">
            <w:pPr>
              <w:pStyle w:val="CodeOhneSilbentrennung"/>
              <w:cnfStyle w:val="000000000000" w:firstRow="0" w:lastRow="0" w:firstColumn="0" w:lastColumn="0" w:oddVBand="0" w:evenVBand="0" w:oddHBand="0" w:evenHBand="0" w:firstRowFirstColumn="0" w:firstRowLastColumn="0" w:lastRowFirstColumn="0" w:lastRowLastColumn="0"/>
            </w:pPr>
            <w:r>
              <w:t>fn_invasivesMammaCa</w:t>
            </w:r>
            <w:r>
              <w:br/>
            </w:r>
            <w:r>
              <w:t>fn_invasivesMammaCaPrimaer_prae</w:t>
            </w:r>
          </w:p>
        </w:tc>
      </w:tr>
      <w:tr w:rsidR="00B66E40" w14:paraId="6312BEF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AE1090" w14:textId="77777777" w:rsidR="00B66E40" w:rsidRPr="00E37ACC" w:rsidRDefault="002560AA" w:rsidP="009A6A2C">
            <w:pPr>
              <w:pStyle w:val="Tabellenkopf"/>
            </w:pPr>
            <w:r w:rsidRPr="00E37ACC">
              <w:t>Verwendete Listen</w:t>
            </w:r>
          </w:p>
        </w:tc>
        <w:tc>
          <w:tcPr>
            <w:tcW w:w="5895" w:type="dxa"/>
          </w:tcPr>
          <w:p w14:paraId="7EBE3C0D" w14:textId="77777777" w:rsidR="00B0537E" w:rsidRPr="003E64DF" w:rsidRDefault="002560AA" w:rsidP="00B0537E">
            <w:pPr>
              <w:pStyle w:val="CodeOhneSilbentrennung"/>
              <w:cnfStyle w:val="000000000000" w:firstRow="0" w:lastRow="0" w:firstColumn="0" w:lastColumn="0" w:oddVBand="0" w:evenVBand="0" w:oddHBand="0" w:evenHBand="0" w:firstRowFirstColumn="0" w:firstRowLastColumn="0" w:lastRowFirstColumn="0" w:lastRowLastColumn="0"/>
            </w:pPr>
            <w:r>
              <w:t>ICD_O_3_InvasivesMammaCa</w:t>
            </w:r>
            <w:r>
              <w:br/>
              <w:t>ICD_O_3_InvasivesMammaCaPrimaer</w:t>
            </w:r>
          </w:p>
        </w:tc>
      </w:tr>
      <w:tr w:rsidR="00B66E40" w14:paraId="5CD47B4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34CBBE" w14:textId="77777777" w:rsidR="00B66E40" w:rsidRPr="00E37ACC" w:rsidRDefault="002560AA" w:rsidP="00AD72D5">
            <w:pPr>
              <w:pStyle w:val="Tabellenkopf"/>
            </w:pPr>
            <w:r>
              <w:lastRenderedPageBreak/>
              <w:t>Vergleichbarkeit mit</w:t>
            </w:r>
            <w:r>
              <w:br/>
            </w:r>
            <w:r>
              <w:t>Vorjahresergebnissen</w:t>
            </w:r>
          </w:p>
        </w:tc>
        <w:tc>
          <w:tcPr>
            <w:tcW w:w="5895" w:type="dxa"/>
          </w:tcPr>
          <w:p w14:paraId="417912D6" w14:textId="77777777" w:rsidR="00B66E40" w:rsidRDefault="002560AA"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E8A1CF8" w14:textId="77777777" w:rsidR="009E1781" w:rsidRPr="00CC72DB" w:rsidRDefault="002560AA" w:rsidP="00CC72DB">
      <w:pPr>
        <w:pStyle w:val="Tabellentext"/>
        <w:spacing w:before="0"/>
        <w:ind w:left="0"/>
        <w:rPr>
          <w:sz w:val="2"/>
          <w:szCs w:val="2"/>
        </w:rPr>
      </w:pPr>
    </w:p>
    <w:p w14:paraId="73864F8D" w14:textId="77777777" w:rsidR="000159FB" w:rsidRDefault="000159FB">
      <w:pPr>
        <w:sectPr w:rsidR="000159FB" w:rsidSect="001E71EA">
          <w:pgSz w:w="11906" w:h="16838" w:code="9"/>
          <w:pgMar w:top="1418" w:right="1134" w:bottom="1418" w:left="1701" w:header="454" w:footer="737" w:gutter="0"/>
          <w:cols w:space="708"/>
          <w:docGrid w:linePitch="360"/>
        </w:sectPr>
      </w:pPr>
    </w:p>
    <w:p w14:paraId="02A6BEED" w14:textId="77777777" w:rsidR="00293DEF" w:rsidRDefault="002560AA" w:rsidP="00271720">
      <w:pPr>
        <w:pStyle w:val="berschrift1ohneGliederung"/>
      </w:pPr>
      <w:bookmarkStart w:id="23" w:name="_Toc38892911"/>
      <w:r>
        <w:lastRenderedPageBreak/>
        <w:t>850372: Häufige Angabe „immunhistochemischer Hormonrezeptorstatus = unbekannt“</w:t>
      </w:r>
      <w:bookmarkEnd w:id="23"/>
    </w:p>
    <w:p w14:paraId="51F73063" w14:textId="77777777" w:rsidR="000F0644" w:rsidRDefault="002560AA" w:rsidP="00492E33">
      <w:pPr>
        <w:pStyle w:val="Absatzberschriftebene2nurinNavigation"/>
      </w:pPr>
      <w:r>
        <w:t>Verwendete Datenfelder</w:t>
      </w:r>
    </w:p>
    <w:p w14:paraId="130818D7" w14:textId="77777777" w:rsidR="001046CA" w:rsidRPr="005319EE" w:rsidRDefault="002560AA"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823A4ED"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38ADB68A" w14:textId="77777777" w:rsidR="00216CD3" w:rsidRPr="009E2B0C" w:rsidRDefault="002560AA" w:rsidP="00F36061">
            <w:pPr>
              <w:pStyle w:val="Tabellenkopf"/>
            </w:pPr>
            <w:r>
              <w:t>Item</w:t>
            </w:r>
          </w:p>
        </w:tc>
        <w:tc>
          <w:tcPr>
            <w:tcW w:w="1097" w:type="pct"/>
          </w:tcPr>
          <w:p w14:paraId="7B409C14" w14:textId="77777777" w:rsidR="00216CD3" w:rsidRPr="009E2B0C" w:rsidRDefault="002560AA" w:rsidP="00F36061">
            <w:pPr>
              <w:pStyle w:val="Tabellenkopf"/>
            </w:pPr>
            <w:r>
              <w:t>Bezeichnung</w:t>
            </w:r>
          </w:p>
        </w:tc>
        <w:tc>
          <w:tcPr>
            <w:tcW w:w="326" w:type="pct"/>
          </w:tcPr>
          <w:p w14:paraId="78B0A432" w14:textId="77777777" w:rsidR="00216CD3" w:rsidRPr="009E2B0C" w:rsidRDefault="002560AA" w:rsidP="00F36061">
            <w:pPr>
              <w:pStyle w:val="Tabellenkopf"/>
            </w:pPr>
            <w:r>
              <w:t>M/K</w:t>
            </w:r>
          </w:p>
        </w:tc>
        <w:tc>
          <w:tcPr>
            <w:tcW w:w="1792" w:type="pct"/>
          </w:tcPr>
          <w:p w14:paraId="2B9818F6" w14:textId="77777777" w:rsidR="00216CD3" w:rsidRPr="009E2B0C" w:rsidRDefault="002560AA" w:rsidP="00F36061">
            <w:pPr>
              <w:pStyle w:val="Tabellenkopf"/>
            </w:pPr>
            <w:r>
              <w:t>Schlüssel/Formel</w:t>
            </w:r>
          </w:p>
        </w:tc>
        <w:tc>
          <w:tcPr>
            <w:tcW w:w="1184" w:type="pct"/>
          </w:tcPr>
          <w:p w14:paraId="05026685" w14:textId="77777777" w:rsidR="00216CD3" w:rsidRPr="009E2B0C" w:rsidRDefault="002560AA" w:rsidP="00DA3905">
            <w:pPr>
              <w:pStyle w:val="Tabellenkopf"/>
              <w:ind w:left="108" w:right="28"/>
            </w:pPr>
            <w:r>
              <w:t>Feldname</w:t>
            </w:r>
            <w:r>
              <w:t xml:space="preserve">  </w:t>
            </w:r>
          </w:p>
        </w:tc>
      </w:tr>
      <w:tr w:rsidR="00216CD3" w:rsidRPr="00743DF3" w14:paraId="2668FA9D"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1A7B032C" w14:textId="77777777" w:rsidR="00216CD3" w:rsidRPr="00743DF3" w:rsidRDefault="002560AA" w:rsidP="00F36061">
            <w:pPr>
              <w:pStyle w:val="Tabellentext"/>
            </w:pPr>
            <w:r>
              <w:t>12:BRUST</w:t>
            </w:r>
          </w:p>
        </w:tc>
        <w:tc>
          <w:tcPr>
            <w:tcW w:w="1097" w:type="pct"/>
          </w:tcPr>
          <w:p w14:paraId="7C35781C" w14:textId="77777777" w:rsidR="00216CD3" w:rsidRPr="00743DF3" w:rsidRDefault="002560AA" w:rsidP="00F36061">
            <w:pPr>
              <w:pStyle w:val="Tabellentext"/>
            </w:pPr>
            <w:r>
              <w:t>Erkrankung an dieser Brust</w:t>
            </w:r>
          </w:p>
        </w:tc>
        <w:tc>
          <w:tcPr>
            <w:tcW w:w="326" w:type="pct"/>
          </w:tcPr>
          <w:p w14:paraId="2A4DD52A" w14:textId="77777777" w:rsidR="00216CD3" w:rsidRPr="00743DF3" w:rsidRDefault="002560AA" w:rsidP="00F36061">
            <w:pPr>
              <w:pStyle w:val="Tabellentext"/>
            </w:pPr>
            <w:r>
              <w:t>M</w:t>
            </w:r>
          </w:p>
        </w:tc>
        <w:tc>
          <w:tcPr>
            <w:tcW w:w="1792" w:type="pct"/>
          </w:tcPr>
          <w:p w14:paraId="06F78401" w14:textId="77777777" w:rsidR="00216CD3" w:rsidRPr="00743DF3" w:rsidRDefault="002560AA" w:rsidP="0053781D">
            <w:pPr>
              <w:pStyle w:val="Tabellentext"/>
              <w:ind w:left="564" w:hanging="451"/>
            </w:pPr>
            <w:r>
              <w:t>1 =</w:t>
            </w:r>
            <w:r>
              <w:tab/>
              <w:t>Primärerkrankung</w:t>
            </w:r>
          </w:p>
          <w:p w14:paraId="608FC260" w14:textId="77777777" w:rsidR="00216CD3" w:rsidRPr="00743DF3" w:rsidRDefault="002560AA" w:rsidP="0053781D">
            <w:pPr>
              <w:pStyle w:val="Tabellentext"/>
              <w:ind w:left="564" w:hanging="451"/>
            </w:pPr>
            <w:r>
              <w:t>2 =</w:t>
            </w:r>
            <w:r>
              <w:tab/>
            </w:r>
            <w:r>
              <w:t>lokoregionäres Rezidiv nach BET</w:t>
            </w:r>
          </w:p>
          <w:p w14:paraId="0620B691" w14:textId="77777777" w:rsidR="00216CD3" w:rsidRPr="00743DF3" w:rsidRDefault="002560AA" w:rsidP="0053781D">
            <w:pPr>
              <w:pStyle w:val="Tabellentext"/>
              <w:ind w:left="564" w:hanging="451"/>
            </w:pPr>
            <w:r>
              <w:t>3 =</w:t>
            </w:r>
            <w:r>
              <w:tab/>
              <w:t>lokoregionäres Rezidiv nach Mastektomie</w:t>
            </w:r>
          </w:p>
          <w:p w14:paraId="30089C6A" w14:textId="77777777" w:rsidR="00216CD3" w:rsidRPr="00743DF3" w:rsidRDefault="002560AA" w:rsidP="0053781D">
            <w:pPr>
              <w:pStyle w:val="Tabellentext"/>
              <w:ind w:left="564" w:hanging="451"/>
            </w:pPr>
            <w:r>
              <w:t>4 =</w:t>
            </w:r>
            <w:r>
              <w:tab/>
              <w:t>ausschließlich sekundäre plastische Rekonstruktion</w:t>
            </w:r>
          </w:p>
          <w:p w14:paraId="556549C6" w14:textId="77777777" w:rsidR="00216CD3" w:rsidRPr="00743DF3" w:rsidRDefault="002560AA" w:rsidP="0053781D">
            <w:pPr>
              <w:pStyle w:val="Tabellentext"/>
              <w:ind w:left="564" w:hanging="451"/>
            </w:pPr>
            <w:r>
              <w:t>5 =</w:t>
            </w:r>
            <w:r>
              <w:tab/>
              <w:t>prophylaktische Mastektomie</w:t>
            </w:r>
          </w:p>
          <w:p w14:paraId="29CC24C5" w14:textId="77777777" w:rsidR="00216CD3" w:rsidRPr="00743DF3" w:rsidRDefault="002560AA" w:rsidP="0053781D">
            <w:pPr>
              <w:pStyle w:val="Tabellentext"/>
              <w:ind w:left="564" w:hanging="451"/>
            </w:pPr>
            <w:r>
              <w:t>6 =</w:t>
            </w:r>
            <w:r>
              <w:tab/>
              <w:t>Fernmetastase</w:t>
            </w:r>
          </w:p>
        </w:tc>
        <w:tc>
          <w:tcPr>
            <w:tcW w:w="1184" w:type="pct"/>
          </w:tcPr>
          <w:p w14:paraId="17AB6C5D" w14:textId="77777777" w:rsidR="00216CD3" w:rsidRPr="00743DF3" w:rsidRDefault="002560AA" w:rsidP="00F36061">
            <w:pPr>
              <w:pStyle w:val="Tabellentext"/>
            </w:pPr>
            <w:r>
              <w:t>ARTERKRANK</w:t>
            </w:r>
          </w:p>
        </w:tc>
      </w:tr>
      <w:tr w:rsidR="00216CD3" w:rsidRPr="00743DF3" w14:paraId="7FDC3E3D"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4630FCF" w14:textId="77777777" w:rsidR="00216CD3" w:rsidRPr="00743DF3" w:rsidRDefault="002560AA" w:rsidP="00F36061">
            <w:pPr>
              <w:pStyle w:val="Tabellentext"/>
            </w:pPr>
            <w:r>
              <w:t>30:BRUST</w:t>
            </w:r>
          </w:p>
        </w:tc>
        <w:tc>
          <w:tcPr>
            <w:tcW w:w="1097" w:type="pct"/>
          </w:tcPr>
          <w:p w14:paraId="07624993" w14:textId="77777777" w:rsidR="00216CD3" w:rsidRPr="00743DF3" w:rsidRDefault="002560AA" w:rsidP="00F36061">
            <w:pPr>
              <w:pStyle w:val="Tabellentext"/>
            </w:pPr>
            <w:r>
              <w:t>maligne Neoplasie</w:t>
            </w:r>
          </w:p>
        </w:tc>
        <w:tc>
          <w:tcPr>
            <w:tcW w:w="326" w:type="pct"/>
          </w:tcPr>
          <w:p w14:paraId="60AD49EB" w14:textId="77777777" w:rsidR="00216CD3" w:rsidRPr="00743DF3" w:rsidRDefault="002560AA" w:rsidP="00F36061">
            <w:pPr>
              <w:pStyle w:val="Tabellentext"/>
            </w:pPr>
            <w:r>
              <w:t>K</w:t>
            </w:r>
          </w:p>
        </w:tc>
        <w:tc>
          <w:tcPr>
            <w:tcW w:w="1792" w:type="pct"/>
          </w:tcPr>
          <w:p w14:paraId="72F99B14" w14:textId="77777777" w:rsidR="00216CD3" w:rsidRPr="00743DF3" w:rsidRDefault="002560AA" w:rsidP="0053781D">
            <w:pPr>
              <w:pStyle w:val="Tabellentext"/>
              <w:ind w:left="564" w:hanging="451"/>
            </w:pPr>
            <w:r>
              <w:t>s. Anhang: ICDO3Mamma</w:t>
            </w:r>
          </w:p>
        </w:tc>
        <w:tc>
          <w:tcPr>
            <w:tcW w:w="1184" w:type="pct"/>
          </w:tcPr>
          <w:p w14:paraId="6CBF3EE1" w14:textId="77777777" w:rsidR="00216CD3" w:rsidRPr="00743DF3" w:rsidRDefault="002560AA" w:rsidP="00F36061">
            <w:pPr>
              <w:pStyle w:val="Tabellentext"/>
            </w:pPr>
            <w:r>
              <w:t>POSTICDO3</w:t>
            </w:r>
          </w:p>
        </w:tc>
      </w:tr>
      <w:tr w:rsidR="00216CD3" w:rsidRPr="00743DF3" w14:paraId="55F6B826"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F4C97C8" w14:textId="77777777" w:rsidR="00216CD3" w:rsidRPr="00743DF3" w:rsidRDefault="002560AA" w:rsidP="00F36061">
            <w:pPr>
              <w:pStyle w:val="Tabellentext"/>
            </w:pPr>
            <w:r>
              <w:t>31:BRUST</w:t>
            </w:r>
          </w:p>
        </w:tc>
        <w:tc>
          <w:tcPr>
            <w:tcW w:w="1097" w:type="pct"/>
          </w:tcPr>
          <w:p w14:paraId="7867A39A" w14:textId="77777777" w:rsidR="00216CD3" w:rsidRPr="00743DF3" w:rsidRDefault="002560AA" w:rsidP="00F36061">
            <w:pPr>
              <w:pStyle w:val="Tabellentext"/>
            </w:pPr>
            <w:r>
              <w:t>primär-operative Therapie abgeschlossen</w:t>
            </w:r>
          </w:p>
        </w:tc>
        <w:tc>
          <w:tcPr>
            <w:tcW w:w="326" w:type="pct"/>
          </w:tcPr>
          <w:p w14:paraId="3AFC43E1" w14:textId="77777777" w:rsidR="00216CD3" w:rsidRPr="00743DF3" w:rsidRDefault="002560AA" w:rsidP="00F36061">
            <w:pPr>
              <w:pStyle w:val="Tabellentext"/>
            </w:pPr>
            <w:r>
              <w:t>K</w:t>
            </w:r>
          </w:p>
        </w:tc>
        <w:tc>
          <w:tcPr>
            <w:tcW w:w="1792" w:type="pct"/>
          </w:tcPr>
          <w:p w14:paraId="7AC4EF2B" w14:textId="77777777" w:rsidR="00216CD3" w:rsidRPr="00743DF3" w:rsidRDefault="002560AA" w:rsidP="0053781D">
            <w:pPr>
              <w:pStyle w:val="Tabellentext"/>
              <w:ind w:left="564" w:hanging="451"/>
            </w:pPr>
            <w:r>
              <w:t>0 =</w:t>
            </w:r>
            <w:r>
              <w:tab/>
              <w:t>nein</w:t>
            </w:r>
          </w:p>
          <w:p w14:paraId="70183C0E" w14:textId="77777777" w:rsidR="00216CD3" w:rsidRPr="00743DF3" w:rsidRDefault="002560AA" w:rsidP="0053781D">
            <w:pPr>
              <w:pStyle w:val="Tabellentext"/>
              <w:ind w:left="564" w:hanging="451"/>
            </w:pPr>
            <w:r>
              <w:t>1 =</w:t>
            </w:r>
            <w:r>
              <w:tab/>
              <w:t>ja</w:t>
            </w:r>
          </w:p>
        </w:tc>
        <w:tc>
          <w:tcPr>
            <w:tcW w:w="1184" w:type="pct"/>
          </w:tcPr>
          <w:p w14:paraId="6CC4D39A" w14:textId="77777777" w:rsidR="00216CD3" w:rsidRPr="00743DF3" w:rsidRDefault="002560AA" w:rsidP="00F36061">
            <w:pPr>
              <w:pStyle w:val="Tabellentext"/>
            </w:pPr>
            <w:r>
              <w:t>OPTHERAPIEENDE</w:t>
            </w:r>
          </w:p>
        </w:tc>
      </w:tr>
      <w:tr w:rsidR="00216CD3" w:rsidRPr="00743DF3" w14:paraId="63ACD225"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50377B9" w14:textId="77777777" w:rsidR="00216CD3" w:rsidRPr="00743DF3" w:rsidRDefault="002560AA" w:rsidP="00F36061">
            <w:pPr>
              <w:pStyle w:val="Tabellentext"/>
            </w:pPr>
            <w:r>
              <w:t>38:BRUST</w:t>
            </w:r>
          </w:p>
        </w:tc>
        <w:tc>
          <w:tcPr>
            <w:tcW w:w="1097" w:type="pct"/>
          </w:tcPr>
          <w:p w14:paraId="2114DFF5" w14:textId="77777777" w:rsidR="00216CD3" w:rsidRPr="00743DF3" w:rsidRDefault="002560AA" w:rsidP="00F36061">
            <w:pPr>
              <w:pStyle w:val="Tabellentext"/>
            </w:pPr>
            <w:r>
              <w:t>immunhistochemischer Hormonrezeptorstatus</w:t>
            </w:r>
          </w:p>
        </w:tc>
        <w:tc>
          <w:tcPr>
            <w:tcW w:w="326" w:type="pct"/>
          </w:tcPr>
          <w:p w14:paraId="38E07546" w14:textId="77777777" w:rsidR="00216CD3" w:rsidRPr="00743DF3" w:rsidRDefault="002560AA" w:rsidP="00F36061">
            <w:pPr>
              <w:pStyle w:val="Tabellentext"/>
            </w:pPr>
            <w:r>
              <w:t>K</w:t>
            </w:r>
          </w:p>
        </w:tc>
        <w:tc>
          <w:tcPr>
            <w:tcW w:w="1792" w:type="pct"/>
          </w:tcPr>
          <w:p w14:paraId="15FFCBE9" w14:textId="77777777" w:rsidR="00216CD3" w:rsidRPr="00743DF3" w:rsidRDefault="002560AA" w:rsidP="0053781D">
            <w:pPr>
              <w:pStyle w:val="Tabellentext"/>
              <w:ind w:left="564" w:hanging="451"/>
            </w:pPr>
            <w:r>
              <w:t>0 =</w:t>
            </w:r>
            <w:r>
              <w:tab/>
              <w:t>negativ</w:t>
            </w:r>
          </w:p>
          <w:p w14:paraId="113E5615" w14:textId="77777777" w:rsidR="00216CD3" w:rsidRPr="00743DF3" w:rsidRDefault="002560AA" w:rsidP="0053781D">
            <w:pPr>
              <w:pStyle w:val="Tabellentext"/>
              <w:ind w:left="564" w:hanging="451"/>
            </w:pPr>
            <w:r>
              <w:t>1 =</w:t>
            </w:r>
            <w:r>
              <w:tab/>
              <w:t>positiv</w:t>
            </w:r>
          </w:p>
          <w:p w14:paraId="1F790C18" w14:textId="77777777" w:rsidR="00216CD3" w:rsidRPr="00743DF3" w:rsidRDefault="002560AA" w:rsidP="0053781D">
            <w:pPr>
              <w:pStyle w:val="Tabellentext"/>
              <w:ind w:left="564" w:hanging="451"/>
            </w:pPr>
            <w:r>
              <w:t>9 =</w:t>
            </w:r>
            <w:r>
              <w:tab/>
              <w:t>unbekannt</w:t>
            </w:r>
          </w:p>
        </w:tc>
        <w:tc>
          <w:tcPr>
            <w:tcW w:w="1184" w:type="pct"/>
          </w:tcPr>
          <w:p w14:paraId="01D1AB7F" w14:textId="77777777" w:rsidR="00216CD3" w:rsidRPr="00743DF3" w:rsidRDefault="002560AA" w:rsidP="00F36061">
            <w:pPr>
              <w:pStyle w:val="Tabellentext"/>
            </w:pPr>
            <w:r>
              <w:t>REZEPTORSTATUS</w:t>
            </w:r>
          </w:p>
        </w:tc>
      </w:tr>
    </w:tbl>
    <w:p w14:paraId="7806B952" w14:textId="77777777" w:rsidR="000159FB" w:rsidRDefault="000159FB">
      <w:pPr>
        <w:sectPr w:rsidR="000159FB" w:rsidSect="009D493C">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35007481" w14:textId="77777777" w:rsidR="006D1B0D" w:rsidRDefault="002560AA"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764AB43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823A20" w14:textId="7AAB125F" w:rsidR="000517F0" w:rsidRPr="000517F0" w:rsidRDefault="00002240" w:rsidP="009A6A2C">
            <w:pPr>
              <w:pStyle w:val="Tabellenkopf"/>
            </w:pPr>
            <w:del w:id="24" w:author="IQTIG" w:date="2020-04-27T15:03:00Z">
              <w:r>
                <w:delText>AK-</w:delText>
              </w:r>
            </w:del>
            <w:r w:rsidR="002560AA">
              <w:t>ID</w:t>
            </w:r>
          </w:p>
        </w:tc>
        <w:tc>
          <w:tcPr>
            <w:tcW w:w="5895" w:type="dxa"/>
          </w:tcPr>
          <w:p w14:paraId="37FCBF7B" w14:textId="77777777" w:rsidR="000517F0" w:rsidRDefault="002560AA" w:rsidP="000517F0">
            <w:pPr>
              <w:pStyle w:val="Tabellentext"/>
              <w:cnfStyle w:val="000000000000" w:firstRow="0" w:lastRow="0" w:firstColumn="0" w:lastColumn="0" w:oddVBand="0" w:evenVBand="0" w:oddHBand="0" w:evenHBand="0" w:firstRowFirstColumn="0" w:firstRowLastColumn="0" w:lastRowFirstColumn="0" w:lastRowLastColumn="0"/>
            </w:pPr>
            <w:r>
              <w:t>850372</w:t>
            </w:r>
          </w:p>
        </w:tc>
      </w:tr>
      <w:tr w:rsidR="00C83B05" w14:paraId="21AF5C7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F0765A" w14:textId="77777777" w:rsidR="00C83B05" w:rsidRDefault="002560AA" w:rsidP="009A6A2C">
            <w:pPr>
              <w:pStyle w:val="Tabellenkopf"/>
            </w:pPr>
            <w:r>
              <w:t>Jahr der Erstanwendung</w:t>
            </w:r>
          </w:p>
        </w:tc>
        <w:tc>
          <w:tcPr>
            <w:tcW w:w="5895" w:type="dxa"/>
          </w:tcPr>
          <w:p w14:paraId="65F9228D" w14:textId="77777777" w:rsidR="00C83B05" w:rsidRDefault="002560AA"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7565A61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7BABAE" w14:textId="77777777" w:rsidR="00C83B05" w:rsidRDefault="002560AA" w:rsidP="009A6A2C">
            <w:pPr>
              <w:pStyle w:val="Tabellenkopf"/>
            </w:pPr>
            <w:r>
              <w:t>Begründung für die Auswahl</w:t>
            </w:r>
          </w:p>
        </w:tc>
        <w:tc>
          <w:tcPr>
            <w:tcW w:w="5895" w:type="dxa"/>
          </w:tcPr>
          <w:p w14:paraId="2676199D" w14:textId="77777777" w:rsidR="00C83B05" w:rsidRP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1BC168FD" w14:textId="77777777" w:rsid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65E57A4A" w14:textId="77777777" w:rsidR="00C83B05" w:rsidRP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2F91548E" w14:textId="77777777" w:rsidR="00C83B05" w:rsidRDefault="002560AA" w:rsidP="00C83B05">
            <w:pPr>
              <w:pStyle w:val="Tabellentext"/>
              <w:cnfStyle w:val="000000000000" w:firstRow="0" w:lastRow="0" w:firstColumn="0" w:lastColumn="0" w:oddVBand="0" w:evenVBand="0" w:oddHBand="0" w:evenHBand="0" w:firstRowFirstColumn="0" w:firstRowLastColumn="0" w:lastRowFirstColumn="0" w:lastRowLastColumn="0"/>
            </w:pPr>
            <w:r>
              <w:t>Überdokumentation/Fehldokumentation</w:t>
            </w:r>
          </w:p>
        </w:tc>
      </w:tr>
      <w:tr w:rsidR="00C83B05" w14:paraId="1CEF506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A1F71B" w14:textId="77777777" w:rsidR="00C83B05" w:rsidRDefault="002560AA" w:rsidP="00AD72D5">
            <w:pPr>
              <w:pStyle w:val="Tabellenkopf"/>
            </w:pPr>
            <w:r>
              <w:t>B</w:t>
            </w:r>
            <w:r>
              <w:t>ezug zu anderen</w:t>
            </w:r>
            <w:r>
              <w:br/>
            </w:r>
            <w:r>
              <w:t>Q</w:t>
            </w:r>
            <w:r>
              <w:t>ualitätsi</w:t>
            </w:r>
            <w:r>
              <w:t>ndikatoren</w:t>
            </w:r>
            <w:r>
              <w:t>/Kennzahlen</w:t>
            </w:r>
          </w:p>
        </w:tc>
        <w:tc>
          <w:tcPr>
            <w:tcW w:w="5895" w:type="dxa"/>
          </w:tcPr>
          <w:p w14:paraId="7B91A18B" w14:textId="77777777" w:rsidR="00C83B05" w:rsidRPr="00C83B05" w:rsidRDefault="002560AA" w:rsidP="00A4783D">
            <w:pPr>
              <w:pStyle w:val="Tabellentext"/>
              <w:cnfStyle w:val="000000000000" w:firstRow="0" w:lastRow="0" w:firstColumn="0" w:lastColumn="0" w:oddVBand="0" w:evenVBand="0" w:oddHBand="0" w:evenHBand="0" w:firstRowFirstColumn="0" w:firstRowLastColumn="0" w:lastRowFirstColumn="0" w:lastRowLastColumn="0"/>
            </w:pPr>
            <w:r>
              <w:t xml:space="preserve">52268: HER2-Positivitätsrate </w:t>
            </w:r>
            <w:r>
              <w:br/>
              <w:t xml:space="preserve">52267: Verhältnis der beobachteten zur erwarteten Rate (O/E) an HER2-positiven Befunden: niedrige HER2-Positivitätsrate </w:t>
            </w:r>
            <w:r>
              <w:br/>
              <w:t>52278: Verhältnis der beobachteten zur erwarteten Rate (O/E) an HER2-positiven Befu</w:t>
            </w:r>
            <w:r>
              <w:t>nden: hohe HER2-Positivitätsrate</w:t>
            </w:r>
          </w:p>
        </w:tc>
      </w:tr>
      <w:tr w:rsidR="000517F0" w14:paraId="3DB22C6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ED340D" w14:textId="77777777" w:rsidR="000517F0" w:rsidRDefault="002560AA" w:rsidP="009975E4">
            <w:pPr>
              <w:pStyle w:val="Tabellenkopf"/>
            </w:pPr>
            <w:r>
              <w:t>Berechnung</w:t>
            </w:r>
            <w:r>
              <w:t>sart</w:t>
            </w:r>
          </w:p>
        </w:tc>
        <w:tc>
          <w:tcPr>
            <w:tcW w:w="5895" w:type="dxa"/>
          </w:tcPr>
          <w:p w14:paraId="5DF29104" w14:textId="77777777" w:rsidR="000517F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6BFE35F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5F59F7" w14:textId="77777777" w:rsidR="000517F0" w:rsidRDefault="002560AA" w:rsidP="009A6A2C">
            <w:pPr>
              <w:pStyle w:val="Tabellenkopf"/>
            </w:pPr>
            <w:r>
              <w:t>Referenzbereich 2019</w:t>
            </w:r>
          </w:p>
        </w:tc>
        <w:tc>
          <w:tcPr>
            <w:tcW w:w="5895" w:type="dxa"/>
          </w:tcPr>
          <w:p w14:paraId="200B490D" w14:textId="0FECBF26" w:rsidR="000517F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 xml:space="preserve">≤ </w:t>
            </w:r>
            <w:del w:id="25" w:author="IQTIG" w:date="2020-04-27T15:03:00Z">
              <w:r w:rsidR="00002240">
                <w:delText>x</w:delText>
              </w:r>
            </w:del>
            <w:ins w:id="26" w:author="IQTIG" w:date="2020-04-27T15:03:00Z">
              <w:r>
                <w:t>1,10</w:t>
              </w:r>
            </w:ins>
            <w:r>
              <w:t xml:space="preserve"> % (95. Perzentil)</w:t>
            </w:r>
          </w:p>
        </w:tc>
      </w:tr>
      <w:tr w:rsidR="000517F0" w14:paraId="5DDFC88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6A0294" w14:textId="77777777" w:rsidR="000517F0" w:rsidRDefault="002560AA" w:rsidP="00A3278E">
            <w:pPr>
              <w:pStyle w:val="Tabellenkopf"/>
            </w:pPr>
            <w:r w:rsidRPr="00E37ACC">
              <w:t>R</w:t>
            </w:r>
            <w:r>
              <w:t xml:space="preserve">eferenzbereich </w:t>
            </w:r>
            <w:r>
              <w:t>2018</w:t>
            </w:r>
          </w:p>
        </w:tc>
        <w:tc>
          <w:tcPr>
            <w:tcW w:w="5895" w:type="dxa"/>
          </w:tcPr>
          <w:p w14:paraId="07F1AF53" w14:textId="77777777" w:rsidR="000517F0" w:rsidRDefault="002560AA" w:rsidP="00A4783D">
            <w:pPr>
              <w:pStyle w:val="Tabellentext"/>
              <w:cnfStyle w:val="000000000000" w:firstRow="0" w:lastRow="0" w:firstColumn="0" w:lastColumn="0" w:oddVBand="0" w:evenVBand="0" w:oddHBand="0" w:evenHBand="0" w:firstRowFirstColumn="0" w:firstRowLastColumn="0" w:lastRowFirstColumn="0" w:lastRowLastColumn="0"/>
            </w:pPr>
            <w:r>
              <w:t>≤ 1,16 % (95. Perzentil)</w:t>
            </w:r>
          </w:p>
        </w:tc>
      </w:tr>
      <w:tr w:rsidR="00B66E40" w14:paraId="192B753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1D1140" w14:textId="77777777" w:rsidR="00B66E40" w:rsidRDefault="002560AA" w:rsidP="009A6A2C">
            <w:pPr>
              <w:pStyle w:val="Tabellenkopf"/>
            </w:pPr>
            <w:r>
              <w:t>Erläuterung zum Referenzbereich</w:t>
            </w:r>
            <w:r>
              <w:t xml:space="preserve"> </w:t>
            </w:r>
            <w:r>
              <w:t>2019</w:t>
            </w:r>
          </w:p>
        </w:tc>
        <w:tc>
          <w:tcPr>
            <w:tcW w:w="5895" w:type="dxa"/>
          </w:tcPr>
          <w:p w14:paraId="0F2BAA28" w14:textId="77777777" w:rsidR="00B66E4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11312E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3C4055" w14:textId="77777777" w:rsidR="00B66E40" w:rsidRDefault="002560AA" w:rsidP="009A6A2C">
            <w:pPr>
              <w:pStyle w:val="Tabellenkopf"/>
            </w:pPr>
            <w:r>
              <w:t>Erläuterung zum Strukturierten</w:t>
            </w:r>
            <w:r>
              <w:t xml:space="preserve"> </w:t>
            </w:r>
            <w:r>
              <w:t>Dialog bzw.</w:t>
            </w:r>
            <w:r>
              <w:t xml:space="preserve"> </w:t>
            </w:r>
            <w:r>
              <w:t>Stellungnahmeverfahren 2019</w:t>
            </w:r>
          </w:p>
        </w:tc>
        <w:tc>
          <w:tcPr>
            <w:tcW w:w="5895" w:type="dxa"/>
          </w:tcPr>
          <w:p w14:paraId="297CBAB2" w14:textId="77777777" w:rsidR="00B66E4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0D33B0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43C8483C" w14:textId="77777777" w:rsidR="00B66E40" w:rsidRPr="00E37ACC" w:rsidRDefault="002560AA" w:rsidP="009A6A2C">
            <w:pPr>
              <w:pStyle w:val="Tabellenkopf"/>
            </w:pPr>
            <w:r w:rsidRPr="00E37ACC">
              <w:t>Rechenregeln</w:t>
            </w:r>
          </w:p>
        </w:tc>
        <w:tc>
          <w:tcPr>
            <w:tcW w:w="5895" w:type="dxa"/>
          </w:tcPr>
          <w:p w14:paraId="7588015B" w14:textId="77777777" w:rsidR="00897EAC" w:rsidRPr="00897EAC" w:rsidRDefault="002560A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DA8FEE9" w14:textId="77777777" w:rsidR="00B66E4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Patientinnen und Patienten mit unbekanntem immunhistochemischen Hormonrezeptor-Status</w:t>
            </w:r>
          </w:p>
          <w:p w14:paraId="57481E6A" w14:textId="77777777" w:rsidR="00897EAC" w:rsidRPr="00897EAC" w:rsidRDefault="002560A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4C3A666" w14:textId="77777777" w:rsidR="00694883" w:rsidRPr="00715CCE" w:rsidRDefault="002560AA"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Patientinnen und Patienten mit Primärerkrankung und Histologie invasives Mammakarzinom (Primärtumor) und abgeschlossener operativer Therapie</w:t>
            </w:r>
          </w:p>
        </w:tc>
      </w:tr>
      <w:tr w:rsidR="00B66E40" w14:paraId="6FEB164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28C0FDA" w14:textId="77777777" w:rsidR="00B66E40" w:rsidRPr="00E37ACC" w:rsidRDefault="002560AA" w:rsidP="009A6A2C">
            <w:pPr>
              <w:pStyle w:val="Tabellenkopf"/>
            </w:pPr>
            <w:r w:rsidRPr="00E37ACC">
              <w:t>Erläuterung der Rechenregel</w:t>
            </w:r>
          </w:p>
        </w:tc>
        <w:tc>
          <w:tcPr>
            <w:tcW w:w="5895" w:type="dxa"/>
          </w:tcPr>
          <w:p w14:paraId="7248DA49" w14:textId="77777777" w:rsidR="00B66E4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E2DB95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C2BA6C" w14:textId="77777777" w:rsidR="00B66E40" w:rsidRPr="00E37ACC" w:rsidRDefault="002560AA" w:rsidP="009A6A2C">
            <w:pPr>
              <w:pStyle w:val="Tabellenkopf"/>
            </w:pPr>
            <w:r w:rsidRPr="00E37ACC">
              <w:t>Teildatensatzbezug</w:t>
            </w:r>
          </w:p>
        </w:tc>
        <w:tc>
          <w:tcPr>
            <w:tcW w:w="5895" w:type="dxa"/>
          </w:tcPr>
          <w:p w14:paraId="51769B39" w14:textId="77777777" w:rsidR="00B66E40" w:rsidRDefault="002560AA" w:rsidP="00A4783D">
            <w:pPr>
              <w:pStyle w:val="Tabellentext"/>
              <w:cnfStyle w:val="000000000000" w:firstRow="0" w:lastRow="0" w:firstColumn="0" w:lastColumn="0" w:oddVBand="0" w:evenVBand="0" w:oddHBand="0" w:evenHBand="0" w:firstRowFirstColumn="0" w:firstRowLastColumn="0" w:lastRowFirstColumn="0" w:lastRowLastColumn="0"/>
            </w:pPr>
            <w:r>
              <w:t>18/1:BRUST</w:t>
            </w:r>
          </w:p>
        </w:tc>
      </w:tr>
      <w:tr w:rsidR="00C83B05" w14:paraId="1BAF3CF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2B2993" w14:textId="77777777" w:rsidR="00C83B05" w:rsidRPr="00E37ACC" w:rsidRDefault="002560AA" w:rsidP="009A6A2C">
            <w:pPr>
              <w:pStyle w:val="Tabellenkopf"/>
            </w:pPr>
            <w:r>
              <w:t>Mindestanzahl Zähler</w:t>
            </w:r>
          </w:p>
        </w:tc>
        <w:tc>
          <w:tcPr>
            <w:tcW w:w="5895" w:type="dxa"/>
          </w:tcPr>
          <w:p w14:paraId="51E6BB60" w14:textId="77777777" w:rsid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2</w:t>
            </w:r>
          </w:p>
        </w:tc>
      </w:tr>
      <w:tr w:rsidR="00C83B05" w14:paraId="4D251CC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C1FF69" w14:textId="77777777" w:rsidR="00C83B05" w:rsidRPr="00E37ACC" w:rsidRDefault="002560AA" w:rsidP="009A6A2C">
            <w:pPr>
              <w:pStyle w:val="Tabellenkopf"/>
            </w:pPr>
            <w:r>
              <w:t>Mindestanzahl Nenner</w:t>
            </w:r>
          </w:p>
        </w:tc>
        <w:tc>
          <w:tcPr>
            <w:tcW w:w="5895" w:type="dxa"/>
          </w:tcPr>
          <w:p w14:paraId="29701D69" w14:textId="77777777" w:rsid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22AA0A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CF1EF9" w14:textId="77777777" w:rsidR="00B66E40" w:rsidRPr="00E37ACC" w:rsidRDefault="002560AA" w:rsidP="009A6A2C">
            <w:pPr>
              <w:pStyle w:val="Tabellenkopf"/>
            </w:pPr>
            <w:r>
              <w:t>Zähler (Formel)</w:t>
            </w:r>
          </w:p>
        </w:tc>
        <w:tc>
          <w:tcPr>
            <w:tcW w:w="5895" w:type="dxa"/>
          </w:tcPr>
          <w:p w14:paraId="5BE3EDE7" w14:textId="77777777" w:rsidR="00B66E40" w:rsidRPr="00722F75" w:rsidRDefault="002560AA" w:rsidP="00722F75">
            <w:pPr>
              <w:pStyle w:val="CodeOhneSilbentrennung"/>
              <w:cnfStyle w:val="000000000000" w:firstRow="0" w:lastRow="0" w:firstColumn="0" w:lastColumn="0" w:oddVBand="0" w:evenVBand="0" w:oddHBand="0" w:evenHBand="0" w:firstRowFirstColumn="0" w:firstRowLastColumn="0" w:lastRowFirstColumn="0" w:lastRowLastColumn="0"/>
            </w:pPr>
            <w:r>
              <w:t>REZEPTORSTATUS %==% 9</w:t>
            </w:r>
          </w:p>
        </w:tc>
      </w:tr>
      <w:tr w:rsidR="00B66E40" w14:paraId="55320A6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6198BB" w14:textId="77777777" w:rsidR="00B66E40" w:rsidRPr="00E37ACC" w:rsidRDefault="002560AA" w:rsidP="009A6A2C">
            <w:pPr>
              <w:pStyle w:val="Tabellenkopf"/>
            </w:pPr>
            <w:r w:rsidRPr="00E37ACC">
              <w:t>Nenner (Formel)</w:t>
            </w:r>
          </w:p>
        </w:tc>
        <w:tc>
          <w:tcPr>
            <w:tcW w:w="5895" w:type="dxa"/>
          </w:tcPr>
          <w:p w14:paraId="632D2003" w14:textId="77777777" w:rsidR="00B66E40" w:rsidRPr="00722F75" w:rsidRDefault="002560AA" w:rsidP="008E514B">
            <w:pPr>
              <w:pStyle w:val="CodeOhneSilbentrennung"/>
              <w:cnfStyle w:val="000000000000" w:firstRow="0" w:lastRow="0" w:firstColumn="0" w:lastColumn="0" w:oddVBand="0" w:evenVBand="0" w:oddHBand="0" w:evenHBand="0" w:firstRowFirstColumn="0" w:firstRowLastColumn="0" w:lastRowFirstColumn="0" w:lastRowLastColumn="0"/>
            </w:pPr>
            <w:r>
              <w:t>ARTERKRANK %==% 1 &amp; OPTHERAPIEENDE %==% 1 &amp; fn_invasivesMammaCaPrimaer</w:t>
            </w:r>
          </w:p>
        </w:tc>
      </w:tr>
      <w:tr w:rsidR="00B66E40" w14:paraId="0191EC1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C4E54E" w14:textId="77777777" w:rsidR="00B66E40" w:rsidRPr="00E37ACC" w:rsidRDefault="002560AA" w:rsidP="009A6A2C">
            <w:pPr>
              <w:pStyle w:val="Tabellenkopf"/>
            </w:pPr>
            <w:r w:rsidRPr="00E37ACC">
              <w:t>Verwendete Funktionen</w:t>
            </w:r>
          </w:p>
        </w:tc>
        <w:tc>
          <w:tcPr>
            <w:tcW w:w="5895" w:type="dxa"/>
          </w:tcPr>
          <w:p w14:paraId="4B9DD8C5" w14:textId="77777777" w:rsidR="00B66E40" w:rsidRPr="00D817EF" w:rsidRDefault="002560AA" w:rsidP="00D817EF">
            <w:pPr>
              <w:pStyle w:val="CodeOhneSilbentrennung"/>
              <w:cnfStyle w:val="000000000000" w:firstRow="0" w:lastRow="0" w:firstColumn="0" w:lastColumn="0" w:oddVBand="0" w:evenVBand="0" w:oddHBand="0" w:evenHBand="0" w:firstRowFirstColumn="0" w:firstRowLastColumn="0" w:lastRowFirstColumn="0" w:lastRowLastColumn="0"/>
            </w:pPr>
            <w:r>
              <w:t>fn_invasivesMammaCaPrimaer</w:t>
            </w:r>
          </w:p>
        </w:tc>
      </w:tr>
      <w:tr w:rsidR="00B66E40" w14:paraId="474E340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1ADEC2" w14:textId="77777777" w:rsidR="00B66E40" w:rsidRPr="00E37ACC" w:rsidRDefault="002560AA" w:rsidP="009A6A2C">
            <w:pPr>
              <w:pStyle w:val="Tabellenkopf"/>
            </w:pPr>
            <w:r w:rsidRPr="00E37ACC">
              <w:t>Verwendete Listen</w:t>
            </w:r>
          </w:p>
        </w:tc>
        <w:tc>
          <w:tcPr>
            <w:tcW w:w="5895" w:type="dxa"/>
          </w:tcPr>
          <w:p w14:paraId="5FE09F5A" w14:textId="77777777" w:rsidR="00B0537E" w:rsidRPr="003E64DF" w:rsidRDefault="002560AA" w:rsidP="00B0537E">
            <w:pPr>
              <w:pStyle w:val="CodeOhneSilbentrennung"/>
              <w:cnfStyle w:val="000000000000" w:firstRow="0" w:lastRow="0" w:firstColumn="0" w:lastColumn="0" w:oddVBand="0" w:evenVBand="0" w:oddHBand="0" w:evenHBand="0" w:firstRowFirstColumn="0" w:firstRowLastColumn="0" w:lastRowFirstColumn="0" w:lastRowLastColumn="0"/>
            </w:pPr>
            <w:r>
              <w:t>ICD_O_3_InvasivesMammaCaPrimaer</w:t>
            </w:r>
          </w:p>
        </w:tc>
      </w:tr>
      <w:tr w:rsidR="00B66E40" w14:paraId="4618AB0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3000AA" w14:textId="77777777" w:rsidR="00B66E40" w:rsidRPr="00E37ACC" w:rsidRDefault="002560AA" w:rsidP="00AD72D5">
            <w:pPr>
              <w:pStyle w:val="Tabellenkopf"/>
            </w:pPr>
            <w:r>
              <w:t>Vergleichbarkeit mit</w:t>
            </w:r>
            <w:r>
              <w:br/>
            </w:r>
            <w:r>
              <w:t>Vorjahresergebnissen</w:t>
            </w:r>
          </w:p>
        </w:tc>
        <w:tc>
          <w:tcPr>
            <w:tcW w:w="5895" w:type="dxa"/>
          </w:tcPr>
          <w:p w14:paraId="32962BBC" w14:textId="77777777" w:rsidR="00B66E40" w:rsidRDefault="002560AA"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3B67172C" w14:textId="77777777" w:rsidR="009E1781" w:rsidRPr="00CC72DB" w:rsidRDefault="002560AA" w:rsidP="00CC72DB">
      <w:pPr>
        <w:pStyle w:val="Tabellentext"/>
        <w:spacing w:before="0"/>
        <w:ind w:left="0"/>
        <w:rPr>
          <w:sz w:val="2"/>
          <w:szCs w:val="2"/>
        </w:rPr>
      </w:pPr>
    </w:p>
    <w:p w14:paraId="7CF0B9B7" w14:textId="77777777" w:rsidR="000159FB" w:rsidRDefault="000159FB">
      <w:pPr>
        <w:sectPr w:rsidR="000159FB" w:rsidSect="001E71EA">
          <w:pgSz w:w="11906" w:h="16838" w:code="9"/>
          <w:pgMar w:top="1418" w:right="1134" w:bottom="1418" w:left="1701" w:header="454" w:footer="737" w:gutter="0"/>
          <w:cols w:space="708"/>
          <w:docGrid w:linePitch="360"/>
        </w:sectPr>
      </w:pPr>
    </w:p>
    <w:p w14:paraId="3A118D4E" w14:textId="77777777" w:rsidR="00293DEF" w:rsidRDefault="002560AA" w:rsidP="00271720">
      <w:pPr>
        <w:pStyle w:val="berschrift1ohneGliederung"/>
      </w:pPr>
      <w:bookmarkStart w:id="27" w:name="_Toc38892912"/>
      <w:r>
        <w:lastRenderedPageBreak/>
        <w:t>850094: Auffälligkeitskriterium zur Überdokumentation</w:t>
      </w:r>
      <w:bookmarkEnd w:id="27"/>
    </w:p>
    <w:p w14:paraId="4E66AB7F" w14:textId="77777777" w:rsidR="000F0644" w:rsidRDefault="002560AA" w:rsidP="00492E33">
      <w:pPr>
        <w:pStyle w:val="Absatzberschriftebene2nurinNavigation"/>
      </w:pPr>
      <w:r>
        <w:t>Verwendete Datenfelder</w:t>
      </w:r>
    </w:p>
    <w:p w14:paraId="53CE0FE3" w14:textId="77777777" w:rsidR="001046CA" w:rsidRPr="005319EE" w:rsidRDefault="002560AA"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2BFADC9"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23444EC2" w14:textId="77777777" w:rsidR="00216CD3" w:rsidRPr="009E2B0C" w:rsidRDefault="002560AA" w:rsidP="00F36061">
            <w:pPr>
              <w:pStyle w:val="Tabellenkopf"/>
            </w:pPr>
            <w:r>
              <w:t>Item</w:t>
            </w:r>
          </w:p>
        </w:tc>
        <w:tc>
          <w:tcPr>
            <w:tcW w:w="1097" w:type="pct"/>
          </w:tcPr>
          <w:p w14:paraId="0E8E3368" w14:textId="77777777" w:rsidR="00216CD3" w:rsidRPr="009E2B0C" w:rsidRDefault="002560AA" w:rsidP="00F36061">
            <w:pPr>
              <w:pStyle w:val="Tabellenkopf"/>
            </w:pPr>
            <w:r>
              <w:t>Bezeichnung</w:t>
            </w:r>
          </w:p>
        </w:tc>
        <w:tc>
          <w:tcPr>
            <w:tcW w:w="326" w:type="pct"/>
          </w:tcPr>
          <w:p w14:paraId="0056E8D6" w14:textId="77777777" w:rsidR="00216CD3" w:rsidRPr="009E2B0C" w:rsidRDefault="002560AA" w:rsidP="00F36061">
            <w:pPr>
              <w:pStyle w:val="Tabellenkopf"/>
            </w:pPr>
            <w:r>
              <w:t>M/K</w:t>
            </w:r>
          </w:p>
        </w:tc>
        <w:tc>
          <w:tcPr>
            <w:tcW w:w="1792" w:type="pct"/>
          </w:tcPr>
          <w:p w14:paraId="212F1B3B" w14:textId="77777777" w:rsidR="00216CD3" w:rsidRPr="009E2B0C" w:rsidRDefault="002560AA" w:rsidP="00F36061">
            <w:pPr>
              <w:pStyle w:val="Tabellenkopf"/>
            </w:pPr>
            <w:r>
              <w:t>Schlüssel/Formel</w:t>
            </w:r>
          </w:p>
        </w:tc>
        <w:tc>
          <w:tcPr>
            <w:tcW w:w="1184" w:type="pct"/>
          </w:tcPr>
          <w:p w14:paraId="273476D6" w14:textId="77777777" w:rsidR="00216CD3" w:rsidRPr="009E2B0C" w:rsidRDefault="002560AA" w:rsidP="00DA3905">
            <w:pPr>
              <w:pStyle w:val="Tabellenkopf"/>
              <w:ind w:left="108" w:right="28"/>
            </w:pPr>
            <w:r>
              <w:t>Feldname</w:t>
            </w:r>
            <w:r>
              <w:t xml:space="preserve">  </w:t>
            </w:r>
          </w:p>
        </w:tc>
      </w:tr>
    </w:tbl>
    <w:p w14:paraId="2E7ABAC8" w14:textId="77777777" w:rsidR="000159FB" w:rsidRDefault="000159FB">
      <w:pPr>
        <w:sectPr w:rsidR="000159FB" w:rsidSect="009D493C">
          <w:headerReference w:type="even" r:id="rId37"/>
          <w:headerReference w:type="default" r:id="rId38"/>
          <w:footerReference w:type="even" r:id="rId39"/>
          <w:footerReference w:type="default" r:id="rId40"/>
          <w:headerReference w:type="first" r:id="rId41"/>
          <w:footerReference w:type="first" r:id="rId42"/>
          <w:pgSz w:w="11906" w:h="16838" w:code="9"/>
          <w:pgMar w:top="1418" w:right="1134" w:bottom="1418" w:left="1701" w:header="454" w:footer="737" w:gutter="0"/>
          <w:cols w:space="708"/>
          <w:docGrid w:linePitch="360"/>
        </w:sectPr>
      </w:pPr>
    </w:p>
    <w:p w14:paraId="355C5E6D" w14:textId="77777777" w:rsidR="006D1B0D" w:rsidRDefault="002560AA"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4D0609A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9F5849" w14:textId="086DD95E" w:rsidR="000517F0" w:rsidRPr="000517F0" w:rsidRDefault="00002240" w:rsidP="009A6A2C">
            <w:pPr>
              <w:pStyle w:val="Tabellenkopf"/>
            </w:pPr>
            <w:del w:id="28" w:author="IQTIG" w:date="2020-04-27T15:03:00Z">
              <w:r>
                <w:delText>AK-</w:delText>
              </w:r>
            </w:del>
            <w:r w:rsidR="002560AA">
              <w:t>ID</w:t>
            </w:r>
          </w:p>
        </w:tc>
        <w:tc>
          <w:tcPr>
            <w:tcW w:w="5895" w:type="dxa"/>
          </w:tcPr>
          <w:p w14:paraId="030AB673" w14:textId="77777777" w:rsidR="000517F0" w:rsidRDefault="002560AA" w:rsidP="000517F0">
            <w:pPr>
              <w:pStyle w:val="Tabellentext"/>
              <w:cnfStyle w:val="000000000000" w:firstRow="0" w:lastRow="0" w:firstColumn="0" w:lastColumn="0" w:oddVBand="0" w:evenVBand="0" w:oddHBand="0" w:evenHBand="0" w:firstRowFirstColumn="0" w:firstRowLastColumn="0" w:lastRowFirstColumn="0" w:lastRowLastColumn="0"/>
            </w:pPr>
            <w:r>
              <w:t>850094</w:t>
            </w:r>
          </w:p>
        </w:tc>
      </w:tr>
      <w:tr w:rsidR="00C83B05" w14:paraId="6F5CB46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AD4E7E" w14:textId="77777777" w:rsidR="00C83B05" w:rsidRDefault="002560AA" w:rsidP="009A6A2C">
            <w:pPr>
              <w:pStyle w:val="Tabellenkopf"/>
            </w:pPr>
            <w:r>
              <w:t>Jahr der Erstanwendung</w:t>
            </w:r>
          </w:p>
        </w:tc>
        <w:tc>
          <w:tcPr>
            <w:tcW w:w="5895" w:type="dxa"/>
          </w:tcPr>
          <w:p w14:paraId="42A92E29" w14:textId="77777777" w:rsidR="00C83B05" w:rsidRDefault="002560AA" w:rsidP="000517F0">
            <w:pPr>
              <w:pStyle w:val="Tabellentext"/>
              <w:cnfStyle w:val="000000000000" w:firstRow="0" w:lastRow="0" w:firstColumn="0" w:lastColumn="0" w:oddVBand="0" w:evenVBand="0" w:oddHBand="0" w:evenHBand="0" w:firstRowFirstColumn="0" w:firstRowLastColumn="0" w:lastRowFirstColumn="0" w:lastRowLastColumn="0"/>
            </w:pPr>
            <w:r>
              <w:t>2010</w:t>
            </w:r>
          </w:p>
        </w:tc>
      </w:tr>
      <w:tr w:rsidR="00C83B05" w14:paraId="38C6950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82E27C" w14:textId="77777777" w:rsidR="00C83B05" w:rsidRDefault="002560AA" w:rsidP="009A6A2C">
            <w:pPr>
              <w:pStyle w:val="Tabellenkopf"/>
            </w:pPr>
            <w:r>
              <w:t>Begründung für die Auswahl</w:t>
            </w:r>
          </w:p>
        </w:tc>
        <w:tc>
          <w:tcPr>
            <w:tcW w:w="5895" w:type="dxa"/>
          </w:tcPr>
          <w:p w14:paraId="02379913" w14:textId="77777777" w:rsidR="00C83B05" w:rsidRP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29F82234" w14:textId="77777777" w:rsid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 die eine Überdokumentation bedingen, werden durch die in §24 QSKH-RL festgelegten Sanktionsgrenzen nicht erfasst.</w:t>
            </w:r>
          </w:p>
          <w:p w14:paraId="2F44F67E" w14:textId="77777777" w:rsidR="00C83B05" w:rsidRP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03B102D7" w14:textId="77777777" w:rsidR="00C83B05" w:rsidRDefault="002560AA"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w:t>
            </w:r>
            <w:r>
              <w:t>zess einzelner Leistungsbereiche führen zur Überdokumentation.</w:t>
            </w:r>
          </w:p>
        </w:tc>
      </w:tr>
      <w:tr w:rsidR="000517F0" w14:paraId="4058A2B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4FD362" w14:textId="77777777" w:rsidR="000517F0" w:rsidRDefault="002560AA" w:rsidP="009975E4">
            <w:pPr>
              <w:pStyle w:val="Tabellenkopf"/>
            </w:pPr>
            <w:r>
              <w:t>Berechnung</w:t>
            </w:r>
            <w:r>
              <w:t>sart</w:t>
            </w:r>
          </w:p>
        </w:tc>
        <w:tc>
          <w:tcPr>
            <w:tcW w:w="5895" w:type="dxa"/>
          </w:tcPr>
          <w:p w14:paraId="526D2606" w14:textId="77777777" w:rsidR="000517F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1F4161A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6683CC" w14:textId="77777777" w:rsidR="000517F0" w:rsidRDefault="002560AA" w:rsidP="009A6A2C">
            <w:pPr>
              <w:pStyle w:val="Tabellenkopf"/>
            </w:pPr>
            <w:r>
              <w:t>Referenzbereich 2019</w:t>
            </w:r>
          </w:p>
        </w:tc>
        <w:tc>
          <w:tcPr>
            <w:tcW w:w="5895" w:type="dxa"/>
          </w:tcPr>
          <w:p w14:paraId="2EDAE9A0" w14:textId="77777777" w:rsidR="000517F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5ED5215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4C75A0" w14:textId="77777777" w:rsidR="000517F0" w:rsidRDefault="002560AA" w:rsidP="00A3278E">
            <w:pPr>
              <w:pStyle w:val="Tabellenkopf"/>
            </w:pPr>
            <w:r w:rsidRPr="00E37ACC">
              <w:t>R</w:t>
            </w:r>
            <w:r>
              <w:t xml:space="preserve">eferenzbereich </w:t>
            </w:r>
            <w:r>
              <w:t>2018</w:t>
            </w:r>
          </w:p>
        </w:tc>
        <w:tc>
          <w:tcPr>
            <w:tcW w:w="5895" w:type="dxa"/>
          </w:tcPr>
          <w:p w14:paraId="52493DCF" w14:textId="77777777" w:rsidR="000517F0" w:rsidRDefault="002560AA"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119E185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6DCD98" w14:textId="77777777" w:rsidR="00B66E40" w:rsidRDefault="002560AA" w:rsidP="009A6A2C">
            <w:pPr>
              <w:pStyle w:val="Tabellenkopf"/>
            </w:pPr>
            <w:r>
              <w:t>Erläuterung zum Referenzbereich</w:t>
            </w:r>
            <w:r>
              <w:t xml:space="preserve"> </w:t>
            </w:r>
            <w:r>
              <w:t>2019</w:t>
            </w:r>
          </w:p>
        </w:tc>
        <w:tc>
          <w:tcPr>
            <w:tcW w:w="5895" w:type="dxa"/>
          </w:tcPr>
          <w:p w14:paraId="5C750DC5" w14:textId="77777777" w:rsidR="00B66E4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BC0A56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183F94" w14:textId="77777777" w:rsidR="00B66E40" w:rsidRDefault="002560AA" w:rsidP="009A6A2C">
            <w:pPr>
              <w:pStyle w:val="Tabellenkopf"/>
            </w:pPr>
            <w:r>
              <w:t>Erläuterung zum Strukturierten</w:t>
            </w:r>
            <w:r>
              <w:t xml:space="preserve"> </w:t>
            </w:r>
            <w:r>
              <w:t>Dialog bzw.</w:t>
            </w:r>
            <w:r>
              <w:t xml:space="preserve"> </w:t>
            </w:r>
            <w:r>
              <w:t>Stellungnahmeverfahren 2019</w:t>
            </w:r>
          </w:p>
        </w:tc>
        <w:tc>
          <w:tcPr>
            <w:tcW w:w="5895" w:type="dxa"/>
          </w:tcPr>
          <w:p w14:paraId="324C14A4" w14:textId="77777777" w:rsidR="00B66E4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56D12D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18973C3D" w14:textId="77777777" w:rsidR="00B66E40" w:rsidRPr="00E37ACC" w:rsidRDefault="002560AA" w:rsidP="009A6A2C">
            <w:pPr>
              <w:pStyle w:val="Tabellenkopf"/>
            </w:pPr>
            <w:r w:rsidRPr="00E37ACC">
              <w:t>Rechenregeln</w:t>
            </w:r>
          </w:p>
        </w:tc>
        <w:tc>
          <w:tcPr>
            <w:tcW w:w="5895" w:type="dxa"/>
          </w:tcPr>
          <w:p w14:paraId="7CEEAA60" w14:textId="77777777" w:rsidR="00897EAC" w:rsidRPr="00897EAC" w:rsidRDefault="002560A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B0B2A3F" w14:textId="77777777" w:rsidR="00B66E4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26609904" w14:textId="77777777" w:rsidR="00897EAC" w:rsidRPr="00897EAC" w:rsidRDefault="002560A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2DAF81B" w14:textId="77777777" w:rsidR="00694883" w:rsidRPr="00715CCE" w:rsidRDefault="002560AA"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14A6893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4791661" w14:textId="77777777" w:rsidR="00B66E40" w:rsidRPr="00E37ACC" w:rsidRDefault="002560AA" w:rsidP="009A6A2C">
            <w:pPr>
              <w:pStyle w:val="Tabellenkopf"/>
            </w:pPr>
            <w:r w:rsidRPr="00E37ACC">
              <w:t>Erläuterung der Rechenregel</w:t>
            </w:r>
          </w:p>
        </w:tc>
        <w:tc>
          <w:tcPr>
            <w:tcW w:w="5895" w:type="dxa"/>
          </w:tcPr>
          <w:p w14:paraId="745C5144" w14:textId="77777777" w:rsidR="00B66E4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Überdokumentation pro Modul zu ermitteln.</w:t>
            </w:r>
          </w:p>
        </w:tc>
      </w:tr>
      <w:tr w:rsidR="00C83B05" w14:paraId="4F03830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EB42B9" w14:textId="77777777" w:rsidR="00C83B05" w:rsidRPr="00E37ACC" w:rsidRDefault="002560AA" w:rsidP="009A6A2C">
            <w:pPr>
              <w:pStyle w:val="Tabellenkopf"/>
            </w:pPr>
            <w:r>
              <w:t>Mindesta</w:t>
            </w:r>
            <w:r>
              <w:t>nzahl Zähler</w:t>
            </w:r>
          </w:p>
        </w:tc>
        <w:tc>
          <w:tcPr>
            <w:tcW w:w="5895" w:type="dxa"/>
          </w:tcPr>
          <w:p w14:paraId="036B8615" w14:textId="77777777" w:rsid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0FF40C2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C7AF77" w14:textId="77777777" w:rsidR="00C83B05" w:rsidRPr="00E37ACC" w:rsidRDefault="002560AA" w:rsidP="009A6A2C">
            <w:pPr>
              <w:pStyle w:val="Tabellenkopf"/>
            </w:pPr>
            <w:r>
              <w:t>Mindestanzahl Nenner</w:t>
            </w:r>
          </w:p>
        </w:tc>
        <w:tc>
          <w:tcPr>
            <w:tcW w:w="5895" w:type="dxa"/>
          </w:tcPr>
          <w:p w14:paraId="0BA339FB" w14:textId="77777777" w:rsid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F97A18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840AD1" w14:textId="77777777" w:rsidR="00B66E40" w:rsidRPr="00E37ACC" w:rsidRDefault="002560AA" w:rsidP="00AD72D5">
            <w:pPr>
              <w:pStyle w:val="Tabellenkopf"/>
            </w:pPr>
            <w:r>
              <w:t>Vergleichbarkeit mit</w:t>
            </w:r>
            <w:r>
              <w:br/>
            </w:r>
            <w:r>
              <w:t>Vorjahresergebnissen</w:t>
            </w:r>
          </w:p>
        </w:tc>
        <w:tc>
          <w:tcPr>
            <w:tcW w:w="5895" w:type="dxa"/>
          </w:tcPr>
          <w:p w14:paraId="049FC00F" w14:textId="77777777" w:rsidR="00B66E40" w:rsidRDefault="002560AA"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771D1DC5" w14:textId="77777777" w:rsidR="009E1781" w:rsidRPr="00CC72DB" w:rsidRDefault="002560AA" w:rsidP="00CC72DB">
      <w:pPr>
        <w:pStyle w:val="Tabellentext"/>
        <w:spacing w:before="0"/>
        <w:ind w:left="0"/>
        <w:rPr>
          <w:sz w:val="2"/>
          <w:szCs w:val="2"/>
        </w:rPr>
      </w:pPr>
    </w:p>
    <w:p w14:paraId="330C0B79" w14:textId="77777777" w:rsidR="000159FB" w:rsidRDefault="000159FB">
      <w:pPr>
        <w:sectPr w:rsidR="000159FB" w:rsidSect="001E71EA">
          <w:pgSz w:w="11906" w:h="16838" w:code="9"/>
          <w:pgMar w:top="1418" w:right="1134" w:bottom="1418" w:left="1701" w:header="454" w:footer="737" w:gutter="0"/>
          <w:cols w:space="708"/>
          <w:docGrid w:linePitch="360"/>
        </w:sectPr>
      </w:pPr>
    </w:p>
    <w:p w14:paraId="7020F300" w14:textId="77777777" w:rsidR="00293DEF" w:rsidRDefault="002560AA" w:rsidP="00271720">
      <w:pPr>
        <w:pStyle w:val="berschrift1ohneGliederung"/>
      </w:pPr>
      <w:bookmarkStart w:id="29" w:name="_Toc38892913"/>
      <w:r>
        <w:lastRenderedPageBreak/>
        <w:t>850227: Auffälligkeitskriterium zum Minimaldatensatz (MDS)</w:t>
      </w:r>
      <w:bookmarkEnd w:id="29"/>
    </w:p>
    <w:p w14:paraId="3B17433B" w14:textId="77777777" w:rsidR="000F0644" w:rsidRDefault="002560AA" w:rsidP="00492E33">
      <w:pPr>
        <w:pStyle w:val="Absatzberschriftebene2nurinNavigation"/>
      </w:pPr>
      <w:r>
        <w:t>Verwendete Datenfelder</w:t>
      </w:r>
    </w:p>
    <w:p w14:paraId="067B0E92" w14:textId="77777777" w:rsidR="001046CA" w:rsidRPr="005319EE" w:rsidRDefault="002560AA"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3BBCC40E"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39EAAC3D" w14:textId="77777777" w:rsidR="00216CD3" w:rsidRPr="009E2B0C" w:rsidRDefault="002560AA" w:rsidP="00F36061">
            <w:pPr>
              <w:pStyle w:val="Tabellenkopf"/>
            </w:pPr>
            <w:r>
              <w:t>Item</w:t>
            </w:r>
          </w:p>
        </w:tc>
        <w:tc>
          <w:tcPr>
            <w:tcW w:w="1097" w:type="pct"/>
          </w:tcPr>
          <w:p w14:paraId="7ADE78A6" w14:textId="77777777" w:rsidR="00216CD3" w:rsidRPr="009E2B0C" w:rsidRDefault="002560AA" w:rsidP="00F36061">
            <w:pPr>
              <w:pStyle w:val="Tabellenkopf"/>
            </w:pPr>
            <w:r>
              <w:t>Bezeichnung</w:t>
            </w:r>
          </w:p>
        </w:tc>
        <w:tc>
          <w:tcPr>
            <w:tcW w:w="326" w:type="pct"/>
          </w:tcPr>
          <w:p w14:paraId="43C76600" w14:textId="77777777" w:rsidR="00216CD3" w:rsidRPr="009E2B0C" w:rsidRDefault="002560AA" w:rsidP="00F36061">
            <w:pPr>
              <w:pStyle w:val="Tabellenkopf"/>
            </w:pPr>
            <w:r>
              <w:t>M/K</w:t>
            </w:r>
          </w:p>
        </w:tc>
        <w:tc>
          <w:tcPr>
            <w:tcW w:w="1792" w:type="pct"/>
          </w:tcPr>
          <w:p w14:paraId="53A0E4D7" w14:textId="77777777" w:rsidR="00216CD3" w:rsidRPr="009E2B0C" w:rsidRDefault="002560AA" w:rsidP="00F36061">
            <w:pPr>
              <w:pStyle w:val="Tabellenkopf"/>
            </w:pPr>
            <w:r>
              <w:t>Schlüssel/Formel</w:t>
            </w:r>
          </w:p>
        </w:tc>
        <w:tc>
          <w:tcPr>
            <w:tcW w:w="1184" w:type="pct"/>
          </w:tcPr>
          <w:p w14:paraId="5E77F9F3" w14:textId="77777777" w:rsidR="00216CD3" w:rsidRPr="009E2B0C" w:rsidRDefault="002560AA" w:rsidP="00DA3905">
            <w:pPr>
              <w:pStyle w:val="Tabellenkopf"/>
              <w:ind w:left="108" w:right="28"/>
            </w:pPr>
            <w:r>
              <w:t>Feldname</w:t>
            </w:r>
            <w:r>
              <w:t xml:space="preserve">  </w:t>
            </w:r>
          </w:p>
        </w:tc>
      </w:tr>
    </w:tbl>
    <w:p w14:paraId="53BA32B0" w14:textId="77777777" w:rsidR="000159FB" w:rsidRDefault="000159FB">
      <w:pPr>
        <w:sectPr w:rsidR="000159FB" w:rsidSect="009D493C">
          <w:headerReference w:type="even" r:id="rId43"/>
          <w:headerReference w:type="default" r:id="rId44"/>
          <w:footerReference w:type="even" r:id="rId45"/>
          <w:footerReference w:type="default" r:id="rId46"/>
          <w:headerReference w:type="first" r:id="rId47"/>
          <w:footerReference w:type="first" r:id="rId48"/>
          <w:pgSz w:w="11906" w:h="16838" w:code="9"/>
          <w:pgMar w:top="1418" w:right="1134" w:bottom="1418" w:left="1701" w:header="454" w:footer="737" w:gutter="0"/>
          <w:cols w:space="708"/>
          <w:docGrid w:linePitch="360"/>
        </w:sectPr>
      </w:pPr>
    </w:p>
    <w:p w14:paraId="29376F78" w14:textId="77777777" w:rsidR="006D1B0D" w:rsidRDefault="002560AA"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7DBB861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BC06CA" w14:textId="7938A657" w:rsidR="000517F0" w:rsidRPr="000517F0" w:rsidRDefault="00002240" w:rsidP="009A6A2C">
            <w:pPr>
              <w:pStyle w:val="Tabellenkopf"/>
            </w:pPr>
            <w:del w:id="30" w:author="IQTIG" w:date="2020-04-27T15:03:00Z">
              <w:r>
                <w:delText>AK-</w:delText>
              </w:r>
            </w:del>
            <w:r w:rsidR="002560AA">
              <w:t>ID</w:t>
            </w:r>
          </w:p>
        </w:tc>
        <w:tc>
          <w:tcPr>
            <w:tcW w:w="5895" w:type="dxa"/>
          </w:tcPr>
          <w:p w14:paraId="1E5D5611" w14:textId="77777777" w:rsidR="000517F0" w:rsidRDefault="002560AA" w:rsidP="000517F0">
            <w:pPr>
              <w:pStyle w:val="Tabellentext"/>
              <w:cnfStyle w:val="000000000000" w:firstRow="0" w:lastRow="0" w:firstColumn="0" w:lastColumn="0" w:oddVBand="0" w:evenVBand="0" w:oddHBand="0" w:evenHBand="0" w:firstRowFirstColumn="0" w:firstRowLastColumn="0" w:lastRowFirstColumn="0" w:lastRowLastColumn="0"/>
            </w:pPr>
            <w:r>
              <w:t>850227</w:t>
            </w:r>
          </w:p>
        </w:tc>
      </w:tr>
      <w:tr w:rsidR="00C83B05" w14:paraId="1E586EA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1512BA" w14:textId="77777777" w:rsidR="00C83B05" w:rsidRDefault="002560AA" w:rsidP="009A6A2C">
            <w:pPr>
              <w:pStyle w:val="Tabellenkopf"/>
            </w:pPr>
            <w:r>
              <w:t>Jahr der Erstanwendung</w:t>
            </w:r>
          </w:p>
        </w:tc>
        <w:tc>
          <w:tcPr>
            <w:tcW w:w="5895" w:type="dxa"/>
          </w:tcPr>
          <w:p w14:paraId="297C3DB7" w14:textId="77777777" w:rsidR="00C83B05" w:rsidRDefault="002560AA"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56CD859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998FA0" w14:textId="77777777" w:rsidR="00C83B05" w:rsidRDefault="002560AA" w:rsidP="009A6A2C">
            <w:pPr>
              <w:pStyle w:val="Tabellenkopf"/>
            </w:pPr>
            <w:r>
              <w:t>Begründung für die Auswahl</w:t>
            </w:r>
          </w:p>
        </w:tc>
        <w:tc>
          <w:tcPr>
            <w:tcW w:w="5895" w:type="dxa"/>
          </w:tcPr>
          <w:p w14:paraId="3B27C53E" w14:textId="77777777" w:rsidR="00C83B05" w:rsidRP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7FC6A660" w14:textId="77777777" w:rsid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02E99C54" w14:textId="77777777" w:rsidR="00C83B05" w:rsidRP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571EE1E9" w14:textId="77777777" w:rsidR="00C83B05" w:rsidRDefault="002560AA" w:rsidP="00C83B05">
            <w:pPr>
              <w:pStyle w:val="Tabellentext"/>
              <w:cnfStyle w:val="000000000000" w:firstRow="0" w:lastRow="0" w:firstColumn="0" w:lastColumn="0" w:oddVBand="0" w:evenVBand="0" w:oddHBand="0" w:evenHBand="0" w:firstRowFirstColumn="0" w:firstRowLastColumn="0" w:lastRowFirstColumn="0" w:lastRowLastColumn="0"/>
            </w:pPr>
            <w:r>
              <w:t xml:space="preserve">Das Ausfüllen von Minimaldatensätzen in einem Leistungsbereich kann </w:t>
            </w:r>
            <w:r>
              <w:t>einen Hinweis auf Mängel des QS-Filters liefern. Zudem ist zu vermuten, dass durch die Einführung eines Auffälligkeitskriteriums zur Unterdokumentation der Anreiz für die Verwendung von Minimaldatensätzen ansteigt.</w:t>
            </w:r>
          </w:p>
        </w:tc>
      </w:tr>
      <w:tr w:rsidR="000517F0" w14:paraId="1263DA9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8B739C" w14:textId="77777777" w:rsidR="000517F0" w:rsidRDefault="002560AA" w:rsidP="009975E4">
            <w:pPr>
              <w:pStyle w:val="Tabellenkopf"/>
            </w:pPr>
            <w:r>
              <w:t>Berechnung</w:t>
            </w:r>
            <w:r>
              <w:t>sart</w:t>
            </w:r>
          </w:p>
        </w:tc>
        <w:tc>
          <w:tcPr>
            <w:tcW w:w="5895" w:type="dxa"/>
          </w:tcPr>
          <w:p w14:paraId="71DEFB84" w14:textId="77777777" w:rsidR="000517F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5529C5E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C65CA1" w14:textId="77777777" w:rsidR="000517F0" w:rsidRDefault="002560AA" w:rsidP="009A6A2C">
            <w:pPr>
              <w:pStyle w:val="Tabellenkopf"/>
            </w:pPr>
            <w:r>
              <w:t>Referenzber</w:t>
            </w:r>
            <w:r>
              <w:t>eich 2019</w:t>
            </w:r>
          </w:p>
        </w:tc>
        <w:tc>
          <w:tcPr>
            <w:tcW w:w="5895" w:type="dxa"/>
          </w:tcPr>
          <w:p w14:paraId="23DC4AAE" w14:textId="77777777" w:rsidR="000517F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5B19361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9A472C" w14:textId="77777777" w:rsidR="000517F0" w:rsidRDefault="002560AA" w:rsidP="00A3278E">
            <w:pPr>
              <w:pStyle w:val="Tabellenkopf"/>
            </w:pPr>
            <w:r w:rsidRPr="00E37ACC">
              <w:t>R</w:t>
            </w:r>
            <w:r>
              <w:t xml:space="preserve">eferenzbereich </w:t>
            </w:r>
            <w:r>
              <w:t>2018</w:t>
            </w:r>
          </w:p>
        </w:tc>
        <w:tc>
          <w:tcPr>
            <w:tcW w:w="5895" w:type="dxa"/>
          </w:tcPr>
          <w:p w14:paraId="3FA9406C" w14:textId="77777777" w:rsidR="000517F0" w:rsidRDefault="002560AA"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B66E40" w14:paraId="3B003DA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3DF04A" w14:textId="77777777" w:rsidR="00B66E40" w:rsidRDefault="002560AA" w:rsidP="009A6A2C">
            <w:pPr>
              <w:pStyle w:val="Tabellenkopf"/>
            </w:pPr>
            <w:r>
              <w:t>Erläuterung zum Referenzbereich</w:t>
            </w:r>
            <w:r>
              <w:t xml:space="preserve"> </w:t>
            </w:r>
            <w:r>
              <w:t>2019</w:t>
            </w:r>
          </w:p>
        </w:tc>
        <w:tc>
          <w:tcPr>
            <w:tcW w:w="5895" w:type="dxa"/>
          </w:tcPr>
          <w:p w14:paraId="70384D74" w14:textId="77777777" w:rsidR="00B66E4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24E1DE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4AC3EE" w14:textId="77777777" w:rsidR="00B66E40" w:rsidRDefault="002560AA" w:rsidP="009A6A2C">
            <w:pPr>
              <w:pStyle w:val="Tabellenkopf"/>
            </w:pPr>
            <w:r>
              <w:t>Erläuterung zum Strukturierten</w:t>
            </w:r>
            <w:r>
              <w:t xml:space="preserve"> </w:t>
            </w:r>
            <w:r>
              <w:t>Dialog bzw.</w:t>
            </w:r>
            <w:r>
              <w:t xml:space="preserve"> </w:t>
            </w:r>
            <w:r>
              <w:t>Stellungnahmeverfahren 2019</w:t>
            </w:r>
          </w:p>
        </w:tc>
        <w:tc>
          <w:tcPr>
            <w:tcW w:w="5895" w:type="dxa"/>
          </w:tcPr>
          <w:p w14:paraId="364B5023" w14:textId="77777777" w:rsidR="00B66E4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56C04C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9DE73A0" w14:textId="77777777" w:rsidR="00B66E40" w:rsidRPr="00E37ACC" w:rsidRDefault="002560AA" w:rsidP="009A6A2C">
            <w:pPr>
              <w:pStyle w:val="Tabellenkopf"/>
            </w:pPr>
            <w:r w:rsidRPr="00E37ACC">
              <w:t>Rechenregeln</w:t>
            </w:r>
          </w:p>
        </w:tc>
        <w:tc>
          <w:tcPr>
            <w:tcW w:w="5895" w:type="dxa"/>
          </w:tcPr>
          <w:p w14:paraId="36067DE5" w14:textId="77777777" w:rsidR="00897EAC" w:rsidRPr="00897EAC" w:rsidRDefault="002560A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2189093" w14:textId="77777777" w:rsidR="00B66E4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736F3283" w14:textId="77777777" w:rsidR="00897EAC" w:rsidRPr="00897EAC" w:rsidRDefault="002560A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BF1C700" w14:textId="77777777" w:rsidR="00694883" w:rsidRPr="00715CCE" w:rsidRDefault="002560AA"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6BB0D50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BFFD521" w14:textId="77777777" w:rsidR="00B66E40" w:rsidRPr="00E37ACC" w:rsidRDefault="002560AA" w:rsidP="009A6A2C">
            <w:pPr>
              <w:pStyle w:val="Tabellenkopf"/>
            </w:pPr>
            <w:r w:rsidRPr="00E37ACC">
              <w:t>Erläuterung der Rechenregel</w:t>
            </w:r>
          </w:p>
        </w:tc>
        <w:tc>
          <w:tcPr>
            <w:tcW w:w="5895" w:type="dxa"/>
          </w:tcPr>
          <w:p w14:paraId="10A02B7B" w14:textId="77777777" w:rsidR="00B66E40"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1255EF1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E8D14B" w14:textId="77777777" w:rsidR="00C83B05" w:rsidRPr="00E37ACC" w:rsidRDefault="002560AA" w:rsidP="009A6A2C">
            <w:pPr>
              <w:pStyle w:val="Tabellenkopf"/>
            </w:pPr>
            <w:r>
              <w:t>Mindestanzahl Zähler</w:t>
            </w:r>
          </w:p>
        </w:tc>
        <w:tc>
          <w:tcPr>
            <w:tcW w:w="5895" w:type="dxa"/>
          </w:tcPr>
          <w:p w14:paraId="73B2182A" w14:textId="77777777" w:rsid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3402AFA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C1BACB" w14:textId="77777777" w:rsidR="00C83B05" w:rsidRPr="00E37ACC" w:rsidRDefault="002560AA" w:rsidP="009A6A2C">
            <w:pPr>
              <w:pStyle w:val="Tabellenkopf"/>
            </w:pPr>
            <w:r>
              <w:t>Mindestanzahl Nenner</w:t>
            </w:r>
          </w:p>
        </w:tc>
        <w:tc>
          <w:tcPr>
            <w:tcW w:w="5895" w:type="dxa"/>
          </w:tcPr>
          <w:p w14:paraId="7427C021" w14:textId="77777777" w:rsidR="00C83B05" w:rsidRDefault="002560AA" w:rsidP="00897EAC">
            <w:pPr>
              <w:pStyle w:val="Tabellentext"/>
              <w:cnfStyle w:val="000000000000" w:firstRow="0" w:lastRow="0" w:firstColumn="0" w:lastColumn="0" w:oddVBand="0" w:evenVBand="0" w:oddHBand="0" w:evenHBand="0" w:firstRowFirstColumn="0" w:firstRowLastColumn="0" w:lastRowFirstColumn="0" w:lastRowLastColumn="0"/>
            </w:pPr>
            <w:r>
              <w:t>5 (Das Kra</w:t>
            </w:r>
            <w:r>
              <w:t>nkenhaus muss laut Soll-Statistik im jeweiligen Leistungsbereich mindestens 5 Fälle behandelt haben.)</w:t>
            </w:r>
          </w:p>
        </w:tc>
      </w:tr>
      <w:tr w:rsidR="00B66E40" w14:paraId="1DF7C18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1917F1" w14:textId="77777777" w:rsidR="00B66E40" w:rsidRPr="00E37ACC" w:rsidRDefault="002560AA" w:rsidP="00AD72D5">
            <w:pPr>
              <w:pStyle w:val="Tabellenkopf"/>
            </w:pPr>
            <w:r>
              <w:t>Vergleichbarkeit mit</w:t>
            </w:r>
            <w:r>
              <w:br/>
            </w:r>
            <w:r>
              <w:t>Vorjahresergebnissen</w:t>
            </w:r>
          </w:p>
        </w:tc>
        <w:tc>
          <w:tcPr>
            <w:tcW w:w="5895" w:type="dxa"/>
          </w:tcPr>
          <w:p w14:paraId="6BB871EF" w14:textId="77777777" w:rsidR="00B66E40" w:rsidRDefault="002560AA"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44C9356F" w14:textId="77777777" w:rsidR="009E1781" w:rsidRPr="00CC72DB" w:rsidRDefault="002560AA" w:rsidP="00CC72DB">
      <w:pPr>
        <w:pStyle w:val="Tabellentext"/>
        <w:spacing w:before="0"/>
        <w:ind w:left="0"/>
        <w:rPr>
          <w:sz w:val="2"/>
          <w:szCs w:val="2"/>
        </w:rPr>
      </w:pPr>
    </w:p>
    <w:p w14:paraId="7613BCC9" w14:textId="77777777" w:rsidR="000159FB" w:rsidRDefault="000159FB">
      <w:pPr>
        <w:sectPr w:rsidR="000159FB" w:rsidSect="001E71EA">
          <w:pgSz w:w="11906" w:h="16838" w:code="9"/>
          <w:pgMar w:top="1418" w:right="1134" w:bottom="1418" w:left="1701" w:header="454" w:footer="737" w:gutter="0"/>
          <w:cols w:space="708"/>
          <w:docGrid w:linePitch="360"/>
        </w:sectPr>
      </w:pPr>
    </w:p>
    <w:p w14:paraId="6E3E6693" w14:textId="77777777" w:rsidR="00D6289D" w:rsidRPr="00D6289D" w:rsidRDefault="002560AA" w:rsidP="00D6289D">
      <w:pPr>
        <w:pStyle w:val="berschrift1ohneGliederung"/>
      </w:pPr>
      <w:bookmarkStart w:id="31" w:name="_Toc38892914"/>
      <w:r w:rsidRPr="00CB49A6">
        <w:lastRenderedPageBreak/>
        <w:t>Anhang</w:t>
      </w:r>
      <w:r>
        <w:t xml:space="preserve"> </w:t>
      </w:r>
      <w:r>
        <w:t>I</w:t>
      </w:r>
      <w:r>
        <w:t xml:space="preserve">: </w:t>
      </w:r>
      <w:r>
        <w:t>Schlüssel (Spezifikation)</w:t>
      </w:r>
      <w:bookmarkEnd w:id="31"/>
    </w:p>
    <w:tbl>
      <w:tblPr>
        <w:tblStyle w:val="IQTIGStandard"/>
        <w:tblW w:w="9700" w:type="dxa"/>
        <w:tblLook w:val="0420" w:firstRow="1" w:lastRow="0" w:firstColumn="0" w:lastColumn="0" w:noHBand="0" w:noVBand="1"/>
      </w:tblPr>
      <w:tblGrid>
        <w:gridCol w:w="1843"/>
        <w:gridCol w:w="7857"/>
      </w:tblGrid>
      <w:tr w:rsidR="00A24410" w:rsidRPr="009E2B0C" w14:paraId="617C0C5A" w14:textId="77777777" w:rsidTr="001C6A6E">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6AF20378" w14:textId="77777777" w:rsidR="00A24410" w:rsidRPr="00070952" w:rsidRDefault="002560AA" w:rsidP="004A2346">
            <w:pPr>
              <w:pStyle w:val="Tabellenkopf"/>
              <w:rPr>
                <w:color w:val="000000" w:themeColor="text1"/>
              </w:rPr>
            </w:pPr>
            <w:r w:rsidRPr="00070952">
              <w:rPr>
                <w:color w:val="000000" w:themeColor="text1"/>
              </w:rPr>
              <w:t xml:space="preserve">Schlüssel: </w:t>
            </w:r>
            <w:r>
              <w:rPr>
                <w:color w:val="000000" w:themeColor="text1"/>
              </w:rPr>
              <w:t>EntlGrund</w:t>
            </w:r>
          </w:p>
        </w:tc>
      </w:tr>
      <w:tr w:rsidR="00D72693" w:rsidRPr="00743DF3" w14:paraId="0D10720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EF2B8FA" w14:textId="77777777" w:rsidR="00D72693" w:rsidRPr="00743DF3" w:rsidRDefault="002560AA" w:rsidP="000D33A4">
            <w:pPr>
              <w:pStyle w:val="Tabellentext"/>
              <w:tabs>
                <w:tab w:val="left" w:pos="1110"/>
              </w:tabs>
            </w:pPr>
            <w:r>
              <w:t>01</w:t>
            </w:r>
            <w:r>
              <w:tab/>
            </w:r>
          </w:p>
        </w:tc>
        <w:tc>
          <w:tcPr>
            <w:tcW w:w="7857" w:type="dxa"/>
          </w:tcPr>
          <w:p w14:paraId="70AF3851" w14:textId="77777777" w:rsidR="00D72693" w:rsidRPr="00743DF3" w:rsidRDefault="002560AA" w:rsidP="004A2346">
            <w:pPr>
              <w:pStyle w:val="Tabellentext"/>
            </w:pPr>
            <w:r>
              <w:t>Behandlung regulär beendet</w:t>
            </w:r>
          </w:p>
        </w:tc>
      </w:tr>
      <w:tr w:rsidR="00D72693" w:rsidRPr="00743DF3" w14:paraId="31E6BDA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AF3B1CA" w14:textId="77777777" w:rsidR="00D72693" w:rsidRPr="00743DF3" w:rsidRDefault="002560AA" w:rsidP="000D33A4">
            <w:pPr>
              <w:pStyle w:val="Tabellentext"/>
              <w:tabs>
                <w:tab w:val="left" w:pos="1110"/>
              </w:tabs>
            </w:pPr>
            <w:r>
              <w:t>02</w:t>
            </w:r>
            <w:r>
              <w:tab/>
            </w:r>
          </w:p>
        </w:tc>
        <w:tc>
          <w:tcPr>
            <w:tcW w:w="7857" w:type="dxa"/>
          </w:tcPr>
          <w:p w14:paraId="01F86927" w14:textId="77777777" w:rsidR="00D72693" w:rsidRPr="00743DF3" w:rsidRDefault="002560AA" w:rsidP="004A2346">
            <w:pPr>
              <w:pStyle w:val="Tabellentext"/>
            </w:pPr>
            <w:r>
              <w:t>Behandlung regulär beendet, nachstationäre Behandlung vorgesehen</w:t>
            </w:r>
          </w:p>
        </w:tc>
      </w:tr>
      <w:tr w:rsidR="00D72693" w:rsidRPr="00743DF3" w14:paraId="1EFF928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C07A51C" w14:textId="77777777" w:rsidR="00D72693" w:rsidRPr="00743DF3" w:rsidRDefault="002560AA" w:rsidP="000D33A4">
            <w:pPr>
              <w:pStyle w:val="Tabellentext"/>
              <w:tabs>
                <w:tab w:val="left" w:pos="1110"/>
              </w:tabs>
            </w:pPr>
            <w:r>
              <w:t>03</w:t>
            </w:r>
            <w:r>
              <w:tab/>
            </w:r>
          </w:p>
        </w:tc>
        <w:tc>
          <w:tcPr>
            <w:tcW w:w="7857" w:type="dxa"/>
          </w:tcPr>
          <w:p w14:paraId="4C561F67" w14:textId="77777777" w:rsidR="00D72693" w:rsidRPr="00743DF3" w:rsidRDefault="002560AA" w:rsidP="004A2346">
            <w:pPr>
              <w:pStyle w:val="Tabellentext"/>
            </w:pPr>
            <w:r>
              <w:t>Behandlung aus sonstigen Gründen beendet</w:t>
            </w:r>
          </w:p>
        </w:tc>
      </w:tr>
      <w:tr w:rsidR="00D72693" w:rsidRPr="00743DF3" w14:paraId="5E2ED9E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DA606C9" w14:textId="77777777" w:rsidR="00D72693" w:rsidRPr="00743DF3" w:rsidRDefault="002560AA" w:rsidP="000D33A4">
            <w:pPr>
              <w:pStyle w:val="Tabellentext"/>
              <w:tabs>
                <w:tab w:val="left" w:pos="1110"/>
              </w:tabs>
            </w:pPr>
            <w:r>
              <w:t>04</w:t>
            </w:r>
            <w:r>
              <w:tab/>
            </w:r>
          </w:p>
        </w:tc>
        <w:tc>
          <w:tcPr>
            <w:tcW w:w="7857" w:type="dxa"/>
          </w:tcPr>
          <w:p w14:paraId="755F2582" w14:textId="77777777" w:rsidR="00D72693" w:rsidRPr="00743DF3" w:rsidRDefault="002560AA" w:rsidP="004A2346">
            <w:pPr>
              <w:pStyle w:val="Tabellentext"/>
            </w:pPr>
            <w:r>
              <w:t>Behandlung gegen ärztlichen Rat beendet</w:t>
            </w:r>
          </w:p>
        </w:tc>
      </w:tr>
      <w:tr w:rsidR="00D72693" w:rsidRPr="00743DF3" w14:paraId="2DD667A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66B0994" w14:textId="77777777" w:rsidR="00D72693" w:rsidRPr="00743DF3" w:rsidRDefault="002560AA" w:rsidP="000D33A4">
            <w:pPr>
              <w:pStyle w:val="Tabellentext"/>
              <w:tabs>
                <w:tab w:val="left" w:pos="1110"/>
              </w:tabs>
            </w:pPr>
            <w:r>
              <w:t>05</w:t>
            </w:r>
            <w:r>
              <w:tab/>
            </w:r>
          </w:p>
        </w:tc>
        <w:tc>
          <w:tcPr>
            <w:tcW w:w="7857" w:type="dxa"/>
          </w:tcPr>
          <w:p w14:paraId="135B3A40" w14:textId="77777777" w:rsidR="00D72693" w:rsidRPr="00743DF3" w:rsidRDefault="002560AA" w:rsidP="004A2346">
            <w:pPr>
              <w:pStyle w:val="Tabellentext"/>
            </w:pPr>
            <w:r>
              <w:t>Zuständigkeitswechsel des Kostenträgers</w:t>
            </w:r>
          </w:p>
        </w:tc>
      </w:tr>
      <w:tr w:rsidR="00D72693" w:rsidRPr="00743DF3" w14:paraId="3AA218D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553CA5D" w14:textId="77777777" w:rsidR="00D72693" w:rsidRPr="00743DF3" w:rsidRDefault="002560AA" w:rsidP="000D33A4">
            <w:pPr>
              <w:pStyle w:val="Tabellentext"/>
              <w:tabs>
                <w:tab w:val="left" w:pos="1110"/>
              </w:tabs>
            </w:pPr>
            <w:r>
              <w:t>06</w:t>
            </w:r>
            <w:r>
              <w:tab/>
            </w:r>
          </w:p>
        </w:tc>
        <w:tc>
          <w:tcPr>
            <w:tcW w:w="7857" w:type="dxa"/>
          </w:tcPr>
          <w:p w14:paraId="4A8710F3" w14:textId="77777777" w:rsidR="00D72693" w:rsidRPr="00743DF3" w:rsidRDefault="002560AA" w:rsidP="004A2346">
            <w:pPr>
              <w:pStyle w:val="Tabellentext"/>
            </w:pPr>
            <w:r>
              <w:t>Verlegung in ein anderes Krankenhaus</w:t>
            </w:r>
          </w:p>
        </w:tc>
      </w:tr>
      <w:tr w:rsidR="00D72693" w:rsidRPr="00743DF3" w14:paraId="6790CCF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79FAC6B" w14:textId="77777777" w:rsidR="00D72693" w:rsidRPr="00743DF3" w:rsidRDefault="002560AA" w:rsidP="000D33A4">
            <w:pPr>
              <w:pStyle w:val="Tabellentext"/>
              <w:tabs>
                <w:tab w:val="left" w:pos="1110"/>
              </w:tabs>
            </w:pPr>
            <w:r>
              <w:t>07</w:t>
            </w:r>
            <w:r>
              <w:tab/>
            </w:r>
          </w:p>
        </w:tc>
        <w:tc>
          <w:tcPr>
            <w:tcW w:w="7857" w:type="dxa"/>
          </w:tcPr>
          <w:p w14:paraId="43A68D8A" w14:textId="77777777" w:rsidR="00D72693" w:rsidRPr="00743DF3" w:rsidRDefault="002560AA" w:rsidP="004A2346">
            <w:pPr>
              <w:pStyle w:val="Tabellentext"/>
            </w:pPr>
            <w:r>
              <w:t>Tod</w:t>
            </w:r>
          </w:p>
        </w:tc>
      </w:tr>
      <w:tr w:rsidR="00D72693" w:rsidRPr="00743DF3" w14:paraId="3BB0A8E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913CD70" w14:textId="77777777" w:rsidR="00D72693" w:rsidRPr="00743DF3" w:rsidRDefault="002560AA" w:rsidP="000D33A4">
            <w:pPr>
              <w:pStyle w:val="Tabellentext"/>
              <w:tabs>
                <w:tab w:val="left" w:pos="1110"/>
              </w:tabs>
            </w:pPr>
            <w:r>
              <w:t>08</w:t>
            </w:r>
            <w:r>
              <w:tab/>
            </w:r>
          </w:p>
        </w:tc>
        <w:tc>
          <w:tcPr>
            <w:tcW w:w="7857" w:type="dxa"/>
          </w:tcPr>
          <w:p w14:paraId="47BD13E2" w14:textId="77777777" w:rsidR="00D72693" w:rsidRPr="00743DF3" w:rsidRDefault="002560AA" w:rsidP="004A2346">
            <w:pPr>
              <w:pStyle w:val="Tabellentext"/>
            </w:pPr>
            <w:r>
              <w:t>Verlegung in ein anderes Krankenhaus im Rahmen einer Zusammenarbeit (§ 14 Abs. 5 Satz 2 BPflV in der am 31.12.2003 geltenden Fassung)</w:t>
            </w:r>
          </w:p>
        </w:tc>
      </w:tr>
      <w:tr w:rsidR="00D72693" w:rsidRPr="00743DF3" w14:paraId="0015494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34CA407" w14:textId="77777777" w:rsidR="00D72693" w:rsidRPr="00743DF3" w:rsidRDefault="002560AA" w:rsidP="000D33A4">
            <w:pPr>
              <w:pStyle w:val="Tabellentext"/>
              <w:tabs>
                <w:tab w:val="left" w:pos="1110"/>
              </w:tabs>
            </w:pPr>
            <w:r>
              <w:t>09</w:t>
            </w:r>
            <w:r>
              <w:tab/>
            </w:r>
          </w:p>
        </w:tc>
        <w:tc>
          <w:tcPr>
            <w:tcW w:w="7857" w:type="dxa"/>
          </w:tcPr>
          <w:p w14:paraId="2E3D488E" w14:textId="77777777" w:rsidR="00D72693" w:rsidRPr="00743DF3" w:rsidRDefault="002560AA" w:rsidP="004A2346">
            <w:pPr>
              <w:pStyle w:val="Tabellentext"/>
            </w:pPr>
            <w:r>
              <w:t>Entlassung in eine Rehabilitationseinrichtung</w:t>
            </w:r>
          </w:p>
        </w:tc>
      </w:tr>
      <w:tr w:rsidR="00D72693" w:rsidRPr="00743DF3" w14:paraId="50A43C6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BA90388" w14:textId="77777777" w:rsidR="00D72693" w:rsidRPr="00743DF3" w:rsidRDefault="002560AA" w:rsidP="000D33A4">
            <w:pPr>
              <w:pStyle w:val="Tabellentext"/>
              <w:tabs>
                <w:tab w:val="left" w:pos="1110"/>
              </w:tabs>
            </w:pPr>
            <w:r>
              <w:t>10</w:t>
            </w:r>
            <w:r>
              <w:tab/>
            </w:r>
          </w:p>
        </w:tc>
        <w:tc>
          <w:tcPr>
            <w:tcW w:w="7857" w:type="dxa"/>
          </w:tcPr>
          <w:p w14:paraId="2DF950F9" w14:textId="77777777" w:rsidR="00D72693" w:rsidRPr="00743DF3" w:rsidRDefault="002560AA" w:rsidP="004A2346">
            <w:pPr>
              <w:pStyle w:val="Tabellentext"/>
            </w:pPr>
            <w:r>
              <w:t>Entlassung in eine Pflegeeinrichtung</w:t>
            </w:r>
          </w:p>
        </w:tc>
      </w:tr>
      <w:tr w:rsidR="00D72693" w:rsidRPr="00743DF3" w14:paraId="2FEA84C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7ADC3A9" w14:textId="77777777" w:rsidR="00D72693" w:rsidRPr="00743DF3" w:rsidRDefault="002560AA" w:rsidP="000D33A4">
            <w:pPr>
              <w:pStyle w:val="Tabellentext"/>
              <w:tabs>
                <w:tab w:val="left" w:pos="1110"/>
              </w:tabs>
            </w:pPr>
            <w:r>
              <w:t>11</w:t>
            </w:r>
            <w:r>
              <w:tab/>
            </w:r>
          </w:p>
        </w:tc>
        <w:tc>
          <w:tcPr>
            <w:tcW w:w="7857" w:type="dxa"/>
          </w:tcPr>
          <w:p w14:paraId="7038037B" w14:textId="77777777" w:rsidR="00D72693" w:rsidRPr="00743DF3" w:rsidRDefault="002560AA" w:rsidP="004A2346">
            <w:pPr>
              <w:pStyle w:val="Tabellentext"/>
            </w:pPr>
            <w:r>
              <w:t>Entlassung in ein Hospiz</w:t>
            </w:r>
          </w:p>
        </w:tc>
      </w:tr>
      <w:tr w:rsidR="00D72693" w:rsidRPr="00743DF3" w14:paraId="4AFB7DF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2F40913" w14:textId="77777777" w:rsidR="00D72693" w:rsidRPr="00743DF3" w:rsidRDefault="002560AA" w:rsidP="000D33A4">
            <w:pPr>
              <w:pStyle w:val="Tabellentext"/>
              <w:tabs>
                <w:tab w:val="left" w:pos="1110"/>
              </w:tabs>
            </w:pPr>
            <w:r>
              <w:t>13</w:t>
            </w:r>
            <w:r>
              <w:tab/>
            </w:r>
          </w:p>
        </w:tc>
        <w:tc>
          <w:tcPr>
            <w:tcW w:w="7857" w:type="dxa"/>
          </w:tcPr>
          <w:p w14:paraId="770D0EBE" w14:textId="77777777" w:rsidR="00D72693" w:rsidRPr="00743DF3" w:rsidRDefault="002560AA" w:rsidP="004A2346">
            <w:pPr>
              <w:pStyle w:val="Tabellentext"/>
            </w:pPr>
            <w:r>
              <w:t>externe Verlegung zur psychiatrischen Behandlung</w:t>
            </w:r>
          </w:p>
        </w:tc>
      </w:tr>
      <w:tr w:rsidR="00D72693" w:rsidRPr="00743DF3" w14:paraId="1180B2F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D1D5390" w14:textId="77777777" w:rsidR="00D72693" w:rsidRPr="00743DF3" w:rsidRDefault="002560AA" w:rsidP="000D33A4">
            <w:pPr>
              <w:pStyle w:val="Tabellentext"/>
              <w:tabs>
                <w:tab w:val="left" w:pos="1110"/>
              </w:tabs>
            </w:pPr>
            <w:r>
              <w:t>14</w:t>
            </w:r>
            <w:r>
              <w:tab/>
            </w:r>
          </w:p>
        </w:tc>
        <w:tc>
          <w:tcPr>
            <w:tcW w:w="7857" w:type="dxa"/>
          </w:tcPr>
          <w:p w14:paraId="591B906E" w14:textId="77777777" w:rsidR="00D72693" w:rsidRPr="00743DF3" w:rsidRDefault="002560AA" w:rsidP="004A2346">
            <w:pPr>
              <w:pStyle w:val="Tabellentext"/>
            </w:pPr>
            <w:r>
              <w:t>Behandlung aus sonstigen Gründen beendet, nachstationäre Behandlung vorgesehen</w:t>
            </w:r>
          </w:p>
        </w:tc>
      </w:tr>
      <w:tr w:rsidR="00D72693" w:rsidRPr="00743DF3" w14:paraId="37A6C44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15F6463" w14:textId="77777777" w:rsidR="00D72693" w:rsidRPr="00743DF3" w:rsidRDefault="002560AA" w:rsidP="000D33A4">
            <w:pPr>
              <w:pStyle w:val="Tabellentext"/>
              <w:tabs>
                <w:tab w:val="left" w:pos="1110"/>
              </w:tabs>
            </w:pPr>
            <w:r>
              <w:t>15</w:t>
            </w:r>
            <w:r>
              <w:tab/>
            </w:r>
          </w:p>
        </w:tc>
        <w:tc>
          <w:tcPr>
            <w:tcW w:w="7857" w:type="dxa"/>
          </w:tcPr>
          <w:p w14:paraId="139AE097" w14:textId="77777777" w:rsidR="00D72693" w:rsidRPr="00743DF3" w:rsidRDefault="002560AA" w:rsidP="004A2346">
            <w:pPr>
              <w:pStyle w:val="Tabellentext"/>
            </w:pPr>
            <w:r>
              <w:t>Behandlung gegen ärztlichen Rat beendet, nachs</w:t>
            </w:r>
            <w:r>
              <w:t>tationäre Behandlung vorgesehen</w:t>
            </w:r>
          </w:p>
        </w:tc>
      </w:tr>
      <w:tr w:rsidR="00D72693" w:rsidRPr="00743DF3" w14:paraId="05DEE47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3C53702" w14:textId="77777777" w:rsidR="00D72693" w:rsidRPr="00743DF3" w:rsidRDefault="002560AA" w:rsidP="000D33A4">
            <w:pPr>
              <w:pStyle w:val="Tabellentext"/>
              <w:tabs>
                <w:tab w:val="left" w:pos="1110"/>
              </w:tabs>
            </w:pPr>
            <w:r>
              <w:t>17</w:t>
            </w:r>
            <w:r>
              <w:tab/>
            </w:r>
          </w:p>
        </w:tc>
        <w:tc>
          <w:tcPr>
            <w:tcW w:w="7857" w:type="dxa"/>
          </w:tcPr>
          <w:p w14:paraId="0FDBFF54" w14:textId="77777777" w:rsidR="00D72693" w:rsidRPr="00743DF3" w:rsidRDefault="002560AA" w:rsidP="004A2346">
            <w:pPr>
              <w:pStyle w:val="Tabellentext"/>
            </w:pPr>
            <w:r>
              <w:t xml:space="preserve">interne Verlegung mit Wechsel zwischen den Entgeltbereichen der DRG-Fallpauschalen, </w:t>
            </w:r>
            <w:r>
              <w:br/>
              <w:t>nach der BPflV oder für besondere Einrichtungen nach § 17b Abs. 1 Satz 15 KHG</w:t>
            </w:r>
          </w:p>
        </w:tc>
      </w:tr>
      <w:tr w:rsidR="00D72693" w:rsidRPr="00743DF3" w14:paraId="620C957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2EEECB0" w14:textId="77777777" w:rsidR="00D72693" w:rsidRPr="00743DF3" w:rsidRDefault="002560AA" w:rsidP="000D33A4">
            <w:pPr>
              <w:pStyle w:val="Tabellentext"/>
              <w:tabs>
                <w:tab w:val="left" w:pos="1110"/>
              </w:tabs>
            </w:pPr>
            <w:r>
              <w:t>22</w:t>
            </w:r>
            <w:r>
              <w:tab/>
            </w:r>
          </w:p>
        </w:tc>
        <w:tc>
          <w:tcPr>
            <w:tcW w:w="7857" w:type="dxa"/>
          </w:tcPr>
          <w:p w14:paraId="32FAFEC5" w14:textId="77777777" w:rsidR="00D72693" w:rsidRPr="00743DF3" w:rsidRDefault="002560AA" w:rsidP="004A2346">
            <w:pPr>
              <w:pStyle w:val="Tabellentext"/>
            </w:pPr>
            <w:r>
              <w:t>Fallabschluss (interne Verlegung) bei Wechsel zwischen voll- und teilstationärer Behandlung</w:t>
            </w:r>
          </w:p>
        </w:tc>
      </w:tr>
      <w:tr w:rsidR="00D72693" w:rsidRPr="00743DF3" w14:paraId="17DEFB7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7CE1401" w14:textId="77777777" w:rsidR="00D72693" w:rsidRPr="00743DF3" w:rsidRDefault="002560AA" w:rsidP="000D33A4">
            <w:pPr>
              <w:pStyle w:val="Tabellentext"/>
              <w:tabs>
                <w:tab w:val="left" w:pos="1110"/>
              </w:tabs>
            </w:pPr>
            <w:r>
              <w:t>25</w:t>
            </w:r>
            <w:r>
              <w:tab/>
            </w:r>
          </w:p>
        </w:tc>
        <w:tc>
          <w:tcPr>
            <w:tcW w:w="7857" w:type="dxa"/>
          </w:tcPr>
          <w:p w14:paraId="57E218D1" w14:textId="77777777" w:rsidR="00D72693" w:rsidRPr="00743DF3" w:rsidRDefault="002560AA" w:rsidP="004A2346">
            <w:pPr>
              <w:pStyle w:val="Tabellentext"/>
            </w:pPr>
            <w:r>
              <w:t>Entlassung zum Jahresende bei Aufnahme im Vorjahr (für Zwecke der Abrechnung - PEPP, § 4 PEPPV 2013)</w:t>
            </w:r>
          </w:p>
        </w:tc>
      </w:tr>
    </w:tbl>
    <w:p w14:paraId="6060FF02" w14:textId="77777777" w:rsidR="000159FB" w:rsidRDefault="000159FB">
      <w:pPr>
        <w:sectPr w:rsidR="000159FB" w:rsidSect="00D72693">
          <w:headerReference w:type="even" r:id="rId49"/>
          <w:headerReference w:type="default" r:id="rId50"/>
          <w:footerReference w:type="even" r:id="rId51"/>
          <w:footerReference w:type="default" r:id="rId52"/>
          <w:headerReference w:type="first" r:id="rId53"/>
          <w:footerReference w:type="first" r:id="rId54"/>
          <w:pgSz w:w="11906" w:h="16838"/>
          <w:pgMar w:top="1134" w:right="1418" w:bottom="1134" w:left="1418" w:header="567" w:footer="737" w:gutter="0"/>
          <w:cols w:space="708"/>
          <w:docGrid w:linePitch="360"/>
        </w:sectPr>
      </w:pPr>
    </w:p>
    <w:tbl>
      <w:tblPr>
        <w:tblStyle w:val="IQTIGStandard"/>
        <w:tblW w:w="9700" w:type="dxa"/>
        <w:tblLook w:val="0420" w:firstRow="1" w:lastRow="0" w:firstColumn="0" w:lastColumn="0" w:noHBand="0" w:noVBand="1"/>
      </w:tblPr>
      <w:tblGrid>
        <w:gridCol w:w="1843"/>
        <w:gridCol w:w="7857"/>
      </w:tblGrid>
      <w:tr w:rsidR="00A24410" w:rsidRPr="009E2B0C" w14:paraId="6C37CE80" w14:textId="77777777" w:rsidTr="001C6A6E">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0423CB38" w14:textId="77777777" w:rsidR="00A24410" w:rsidRPr="00070952" w:rsidRDefault="002560AA" w:rsidP="004A2346">
            <w:pPr>
              <w:pStyle w:val="Tabellenkopf"/>
              <w:rPr>
                <w:color w:val="000000" w:themeColor="text1"/>
              </w:rPr>
            </w:pPr>
            <w:r w:rsidRPr="00070952">
              <w:rPr>
                <w:color w:val="000000" w:themeColor="text1"/>
              </w:rPr>
              <w:lastRenderedPageBreak/>
              <w:t xml:space="preserve">Schlüssel: </w:t>
            </w:r>
            <w:r>
              <w:rPr>
                <w:color w:val="000000" w:themeColor="text1"/>
              </w:rPr>
              <w:t>ICDO3Mamma</w:t>
            </w:r>
          </w:p>
        </w:tc>
      </w:tr>
      <w:tr w:rsidR="00D72693" w:rsidRPr="00743DF3" w14:paraId="0C1A971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3F9F651" w14:textId="77777777" w:rsidR="00D72693" w:rsidRPr="00743DF3" w:rsidRDefault="002560AA" w:rsidP="000D33A4">
            <w:pPr>
              <w:pStyle w:val="Tabellentext"/>
              <w:tabs>
                <w:tab w:val="left" w:pos="1110"/>
              </w:tabs>
            </w:pPr>
            <w:r>
              <w:t>8010/3</w:t>
            </w:r>
            <w:r>
              <w:tab/>
            </w:r>
          </w:p>
        </w:tc>
        <w:tc>
          <w:tcPr>
            <w:tcW w:w="7857" w:type="dxa"/>
          </w:tcPr>
          <w:p w14:paraId="176B57F9" w14:textId="77777777" w:rsidR="00D72693" w:rsidRPr="00743DF3" w:rsidRDefault="002560AA" w:rsidP="004A2346">
            <w:pPr>
              <w:pStyle w:val="Tabellentext"/>
            </w:pPr>
            <w:r>
              <w:t>Karzinom o.n.A.</w:t>
            </w:r>
          </w:p>
        </w:tc>
      </w:tr>
      <w:tr w:rsidR="00D72693" w:rsidRPr="00743DF3" w14:paraId="378D28F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3223613" w14:textId="77777777" w:rsidR="00D72693" w:rsidRPr="00743DF3" w:rsidRDefault="002560AA" w:rsidP="000D33A4">
            <w:pPr>
              <w:pStyle w:val="Tabellentext"/>
              <w:tabs>
                <w:tab w:val="left" w:pos="1110"/>
              </w:tabs>
            </w:pPr>
            <w:r>
              <w:t>8010/6</w:t>
            </w:r>
            <w:r>
              <w:tab/>
            </w:r>
          </w:p>
        </w:tc>
        <w:tc>
          <w:tcPr>
            <w:tcW w:w="7857" w:type="dxa"/>
          </w:tcPr>
          <w:p w14:paraId="02815B03" w14:textId="77777777" w:rsidR="00D72693" w:rsidRPr="00743DF3" w:rsidRDefault="002560AA" w:rsidP="004A2346">
            <w:pPr>
              <w:pStyle w:val="Tabellentext"/>
            </w:pPr>
            <w:r>
              <w:t>Karzinom, Metastase o.n.A.</w:t>
            </w:r>
          </w:p>
        </w:tc>
      </w:tr>
      <w:tr w:rsidR="00D72693" w:rsidRPr="00743DF3" w14:paraId="09A965A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D69E314" w14:textId="77777777" w:rsidR="00D72693" w:rsidRPr="00743DF3" w:rsidRDefault="002560AA" w:rsidP="000D33A4">
            <w:pPr>
              <w:pStyle w:val="Tabellentext"/>
              <w:tabs>
                <w:tab w:val="left" w:pos="1110"/>
              </w:tabs>
            </w:pPr>
            <w:r>
              <w:t>8013/3</w:t>
            </w:r>
            <w:r>
              <w:tab/>
            </w:r>
          </w:p>
        </w:tc>
        <w:tc>
          <w:tcPr>
            <w:tcW w:w="7857" w:type="dxa"/>
          </w:tcPr>
          <w:p w14:paraId="22394218" w14:textId="77777777" w:rsidR="00D72693" w:rsidRPr="00743DF3" w:rsidRDefault="002560AA" w:rsidP="004A2346">
            <w:pPr>
              <w:pStyle w:val="Tabellentext"/>
            </w:pPr>
            <w:r>
              <w:t>Großzelliges neuroendokrines Karzinom</w:t>
            </w:r>
          </w:p>
        </w:tc>
      </w:tr>
      <w:tr w:rsidR="00D72693" w:rsidRPr="00743DF3" w14:paraId="61BC3FB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2AE0785" w14:textId="77777777" w:rsidR="00D72693" w:rsidRPr="00743DF3" w:rsidRDefault="002560AA" w:rsidP="000D33A4">
            <w:pPr>
              <w:pStyle w:val="Tabellentext"/>
              <w:tabs>
                <w:tab w:val="left" w:pos="1110"/>
              </w:tabs>
            </w:pPr>
            <w:r>
              <w:t>8013/6</w:t>
            </w:r>
            <w:r>
              <w:tab/>
            </w:r>
          </w:p>
        </w:tc>
        <w:tc>
          <w:tcPr>
            <w:tcW w:w="7857" w:type="dxa"/>
          </w:tcPr>
          <w:p w14:paraId="29634E36" w14:textId="77777777" w:rsidR="00D72693" w:rsidRPr="00743DF3" w:rsidRDefault="002560AA" w:rsidP="004A2346">
            <w:pPr>
              <w:pStyle w:val="Tabellentext"/>
            </w:pPr>
            <w:r>
              <w:t>Großzelliges neuroendokrines Karzinom, Metastase</w:t>
            </w:r>
          </w:p>
        </w:tc>
      </w:tr>
      <w:tr w:rsidR="00D72693" w:rsidRPr="00743DF3" w14:paraId="6468C40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DE61280" w14:textId="77777777" w:rsidR="00D72693" w:rsidRPr="00743DF3" w:rsidRDefault="002560AA" w:rsidP="000D33A4">
            <w:pPr>
              <w:pStyle w:val="Tabellentext"/>
              <w:tabs>
                <w:tab w:val="left" w:pos="1110"/>
              </w:tabs>
            </w:pPr>
            <w:r>
              <w:t>8013/9</w:t>
            </w:r>
            <w:r>
              <w:tab/>
            </w:r>
          </w:p>
        </w:tc>
        <w:tc>
          <w:tcPr>
            <w:tcW w:w="7857" w:type="dxa"/>
          </w:tcPr>
          <w:p w14:paraId="4E606E00" w14:textId="77777777" w:rsidR="00D72693" w:rsidRPr="00743DF3" w:rsidRDefault="002560AA" w:rsidP="004A2346">
            <w:pPr>
              <w:pStyle w:val="Tabellentext"/>
            </w:pPr>
            <w:r>
              <w:t>Großzelliges neuroendokrines Karzinom, unbestimmt ob Primärtumor oder Metastase</w:t>
            </w:r>
          </w:p>
        </w:tc>
      </w:tr>
      <w:tr w:rsidR="00D72693" w:rsidRPr="00743DF3" w14:paraId="07B4C2C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2341137" w14:textId="77777777" w:rsidR="00D72693" w:rsidRPr="00743DF3" w:rsidRDefault="002560AA" w:rsidP="000D33A4">
            <w:pPr>
              <w:pStyle w:val="Tabellentext"/>
              <w:tabs>
                <w:tab w:val="left" w:pos="1110"/>
              </w:tabs>
            </w:pPr>
            <w:r>
              <w:t>8022/3</w:t>
            </w:r>
            <w:r>
              <w:tab/>
            </w:r>
          </w:p>
        </w:tc>
        <w:tc>
          <w:tcPr>
            <w:tcW w:w="7857" w:type="dxa"/>
          </w:tcPr>
          <w:p w14:paraId="42851CF5" w14:textId="77777777" w:rsidR="00D72693" w:rsidRPr="00743DF3" w:rsidRDefault="002560AA" w:rsidP="004A2346">
            <w:pPr>
              <w:pStyle w:val="Tabellentext"/>
            </w:pPr>
            <w:r>
              <w:t>Pleomorphes Karzinom</w:t>
            </w:r>
          </w:p>
        </w:tc>
      </w:tr>
      <w:tr w:rsidR="00D72693" w:rsidRPr="00743DF3" w14:paraId="7AD26BD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CA091ED" w14:textId="77777777" w:rsidR="00D72693" w:rsidRPr="00743DF3" w:rsidRDefault="002560AA" w:rsidP="000D33A4">
            <w:pPr>
              <w:pStyle w:val="Tabellentext"/>
              <w:tabs>
                <w:tab w:val="left" w:pos="1110"/>
              </w:tabs>
            </w:pPr>
            <w:r>
              <w:t>8022/6</w:t>
            </w:r>
            <w:r>
              <w:tab/>
            </w:r>
          </w:p>
        </w:tc>
        <w:tc>
          <w:tcPr>
            <w:tcW w:w="7857" w:type="dxa"/>
          </w:tcPr>
          <w:p w14:paraId="770AF7D4" w14:textId="77777777" w:rsidR="00D72693" w:rsidRPr="00743DF3" w:rsidRDefault="002560AA" w:rsidP="004A2346">
            <w:pPr>
              <w:pStyle w:val="Tabellentext"/>
            </w:pPr>
            <w:r>
              <w:t>Pleomorphes Karzinom, Metastase</w:t>
            </w:r>
          </w:p>
        </w:tc>
      </w:tr>
      <w:tr w:rsidR="00D72693" w:rsidRPr="00743DF3" w14:paraId="6BD18F6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57FD944" w14:textId="77777777" w:rsidR="00D72693" w:rsidRPr="00743DF3" w:rsidRDefault="002560AA" w:rsidP="000D33A4">
            <w:pPr>
              <w:pStyle w:val="Tabellentext"/>
              <w:tabs>
                <w:tab w:val="left" w:pos="1110"/>
              </w:tabs>
            </w:pPr>
            <w:r>
              <w:t>8022/9</w:t>
            </w:r>
            <w:r>
              <w:tab/>
            </w:r>
          </w:p>
        </w:tc>
        <w:tc>
          <w:tcPr>
            <w:tcW w:w="7857" w:type="dxa"/>
          </w:tcPr>
          <w:p w14:paraId="44BEEE87" w14:textId="77777777" w:rsidR="00D72693" w:rsidRPr="00743DF3" w:rsidRDefault="002560AA" w:rsidP="004A2346">
            <w:pPr>
              <w:pStyle w:val="Tabellentext"/>
            </w:pPr>
            <w:r>
              <w:t>Pleomorphes Karzinom, unbestimmt ob Primärtumor oder Metastase</w:t>
            </w:r>
          </w:p>
        </w:tc>
      </w:tr>
      <w:tr w:rsidR="00D72693" w:rsidRPr="00743DF3" w14:paraId="7BF40DE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1764A03" w14:textId="77777777" w:rsidR="00D72693" w:rsidRPr="00743DF3" w:rsidRDefault="002560AA" w:rsidP="000D33A4">
            <w:pPr>
              <w:pStyle w:val="Tabellentext"/>
              <w:tabs>
                <w:tab w:val="left" w:pos="1110"/>
              </w:tabs>
            </w:pPr>
            <w:r>
              <w:t>8032/3</w:t>
            </w:r>
            <w:r>
              <w:tab/>
            </w:r>
          </w:p>
        </w:tc>
        <w:tc>
          <w:tcPr>
            <w:tcW w:w="7857" w:type="dxa"/>
          </w:tcPr>
          <w:p w14:paraId="120243E9" w14:textId="77777777" w:rsidR="00D72693" w:rsidRPr="00743DF3" w:rsidRDefault="002560AA" w:rsidP="004A2346">
            <w:pPr>
              <w:pStyle w:val="Tabellentext"/>
            </w:pPr>
            <w:r>
              <w:t>Spindelzellkarzinom o.n.A.</w:t>
            </w:r>
          </w:p>
        </w:tc>
      </w:tr>
      <w:tr w:rsidR="00D72693" w:rsidRPr="00743DF3" w14:paraId="19ACD03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CC6ED20" w14:textId="77777777" w:rsidR="00D72693" w:rsidRPr="00743DF3" w:rsidRDefault="002560AA" w:rsidP="000D33A4">
            <w:pPr>
              <w:pStyle w:val="Tabellentext"/>
              <w:tabs>
                <w:tab w:val="left" w:pos="1110"/>
              </w:tabs>
            </w:pPr>
            <w:r>
              <w:t>8035/3</w:t>
            </w:r>
            <w:r>
              <w:tab/>
            </w:r>
          </w:p>
        </w:tc>
        <w:tc>
          <w:tcPr>
            <w:tcW w:w="7857" w:type="dxa"/>
          </w:tcPr>
          <w:p w14:paraId="5683CF19" w14:textId="77777777" w:rsidR="00D72693" w:rsidRPr="00743DF3" w:rsidRDefault="002560AA" w:rsidP="004A2346">
            <w:pPr>
              <w:pStyle w:val="Tabellentext"/>
            </w:pPr>
            <w:r>
              <w:t>Karzinom mit osteoklastenähnlichen Riesenzellen</w:t>
            </w:r>
          </w:p>
        </w:tc>
      </w:tr>
      <w:tr w:rsidR="00D72693" w:rsidRPr="00743DF3" w14:paraId="355F72C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5BBC70A" w14:textId="77777777" w:rsidR="00D72693" w:rsidRPr="00743DF3" w:rsidRDefault="002560AA" w:rsidP="000D33A4">
            <w:pPr>
              <w:pStyle w:val="Tabellentext"/>
              <w:tabs>
                <w:tab w:val="left" w:pos="1110"/>
              </w:tabs>
            </w:pPr>
            <w:r>
              <w:t>8035/6</w:t>
            </w:r>
            <w:r>
              <w:tab/>
            </w:r>
          </w:p>
        </w:tc>
        <w:tc>
          <w:tcPr>
            <w:tcW w:w="7857" w:type="dxa"/>
          </w:tcPr>
          <w:p w14:paraId="5FCF78F0" w14:textId="77777777" w:rsidR="00D72693" w:rsidRPr="00743DF3" w:rsidRDefault="002560AA" w:rsidP="004A2346">
            <w:pPr>
              <w:pStyle w:val="Tabellentext"/>
            </w:pPr>
            <w:r>
              <w:t>Karzinom mit osteoklastenähnlichen Riesenzellen, Metastase</w:t>
            </w:r>
          </w:p>
        </w:tc>
      </w:tr>
      <w:tr w:rsidR="00D72693" w:rsidRPr="00743DF3" w14:paraId="7C9D7B1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9C2B267" w14:textId="77777777" w:rsidR="00D72693" w:rsidRPr="00743DF3" w:rsidRDefault="002560AA" w:rsidP="000D33A4">
            <w:pPr>
              <w:pStyle w:val="Tabellentext"/>
              <w:tabs>
                <w:tab w:val="left" w:pos="1110"/>
              </w:tabs>
            </w:pPr>
            <w:r>
              <w:t>8035/9</w:t>
            </w:r>
            <w:r>
              <w:tab/>
            </w:r>
          </w:p>
        </w:tc>
        <w:tc>
          <w:tcPr>
            <w:tcW w:w="7857" w:type="dxa"/>
          </w:tcPr>
          <w:p w14:paraId="2D42F428" w14:textId="77777777" w:rsidR="00D72693" w:rsidRPr="00743DF3" w:rsidRDefault="002560AA" w:rsidP="004A2346">
            <w:pPr>
              <w:pStyle w:val="Tabellentext"/>
            </w:pPr>
            <w:r>
              <w:t>Karzinom mit osteoklastenähnlichen Riesenzellen, unbestimmt ob Primärtumor oder Metastase</w:t>
            </w:r>
          </w:p>
        </w:tc>
      </w:tr>
      <w:tr w:rsidR="00D72693" w:rsidRPr="00743DF3" w14:paraId="0CA96DE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0883C62" w14:textId="77777777" w:rsidR="00D72693" w:rsidRPr="00743DF3" w:rsidRDefault="002560AA" w:rsidP="000D33A4">
            <w:pPr>
              <w:pStyle w:val="Tabellentext"/>
              <w:tabs>
                <w:tab w:val="left" w:pos="1110"/>
              </w:tabs>
            </w:pPr>
            <w:r>
              <w:t>8041/3</w:t>
            </w:r>
            <w:r>
              <w:tab/>
            </w:r>
          </w:p>
        </w:tc>
        <w:tc>
          <w:tcPr>
            <w:tcW w:w="7857" w:type="dxa"/>
          </w:tcPr>
          <w:p w14:paraId="45814E66" w14:textId="77777777" w:rsidR="00D72693" w:rsidRPr="00743DF3" w:rsidRDefault="002560AA" w:rsidP="004A2346">
            <w:pPr>
              <w:pStyle w:val="Tabellentext"/>
            </w:pPr>
            <w:r>
              <w:t>Kleinzelliges Karzinom o.n.A.</w:t>
            </w:r>
          </w:p>
        </w:tc>
      </w:tr>
      <w:tr w:rsidR="00D72693" w:rsidRPr="00743DF3" w14:paraId="77DC724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AE92DDF" w14:textId="77777777" w:rsidR="00D72693" w:rsidRPr="00743DF3" w:rsidRDefault="002560AA" w:rsidP="000D33A4">
            <w:pPr>
              <w:pStyle w:val="Tabellentext"/>
              <w:tabs>
                <w:tab w:val="left" w:pos="1110"/>
              </w:tabs>
            </w:pPr>
            <w:r>
              <w:t>8041/6</w:t>
            </w:r>
            <w:r>
              <w:tab/>
            </w:r>
          </w:p>
        </w:tc>
        <w:tc>
          <w:tcPr>
            <w:tcW w:w="7857" w:type="dxa"/>
          </w:tcPr>
          <w:p w14:paraId="3E91BBBF" w14:textId="77777777" w:rsidR="00D72693" w:rsidRPr="00743DF3" w:rsidRDefault="002560AA" w:rsidP="004A2346">
            <w:pPr>
              <w:pStyle w:val="Tabellentext"/>
            </w:pPr>
            <w:r>
              <w:t>Kleinzelliges Karzinom o.n.A., Metastase</w:t>
            </w:r>
          </w:p>
        </w:tc>
      </w:tr>
      <w:tr w:rsidR="00D72693" w:rsidRPr="00743DF3" w14:paraId="38A88FE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F187969" w14:textId="77777777" w:rsidR="00D72693" w:rsidRPr="00743DF3" w:rsidRDefault="002560AA" w:rsidP="000D33A4">
            <w:pPr>
              <w:pStyle w:val="Tabellentext"/>
              <w:tabs>
                <w:tab w:val="left" w:pos="1110"/>
              </w:tabs>
            </w:pPr>
            <w:r>
              <w:t>8041/9</w:t>
            </w:r>
            <w:r>
              <w:tab/>
            </w:r>
          </w:p>
        </w:tc>
        <w:tc>
          <w:tcPr>
            <w:tcW w:w="7857" w:type="dxa"/>
          </w:tcPr>
          <w:p w14:paraId="48F6A1C3" w14:textId="77777777" w:rsidR="00D72693" w:rsidRPr="00743DF3" w:rsidRDefault="002560AA" w:rsidP="004A2346">
            <w:pPr>
              <w:pStyle w:val="Tabellentext"/>
            </w:pPr>
            <w:r>
              <w:t>Kleinzelliges Karzinom o.n.A., unbestimmt ob Primärtumor oder Metastase</w:t>
            </w:r>
          </w:p>
        </w:tc>
      </w:tr>
      <w:tr w:rsidR="00D72693" w:rsidRPr="00743DF3" w14:paraId="4006EA9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5A5777F" w14:textId="77777777" w:rsidR="00D72693" w:rsidRPr="00743DF3" w:rsidRDefault="002560AA" w:rsidP="000D33A4">
            <w:pPr>
              <w:pStyle w:val="Tabellentext"/>
              <w:tabs>
                <w:tab w:val="left" w:pos="1110"/>
              </w:tabs>
            </w:pPr>
            <w:r>
              <w:t>8070/3</w:t>
            </w:r>
            <w:r>
              <w:tab/>
            </w:r>
          </w:p>
        </w:tc>
        <w:tc>
          <w:tcPr>
            <w:tcW w:w="7857" w:type="dxa"/>
          </w:tcPr>
          <w:p w14:paraId="27E6102A" w14:textId="77777777" w:rsidR="00D72693" w:rsidRPr="00743DF3" w:rsidRDefault="002560AA" w:rsidP="004A2346">
            <w:pPr>
              <w:pStyle w:val="Tabellentext"/>
            </w:pPr>
            <w:r>
              <w:t>Plattenepithelkarzinom o.n.A.</w:t>
            </w:r>
          </w:p>
        </w:tc>
      </w:tr>
      <w:tr w:rsidR="00D72693" w:rsidRPr="00743DF3" w14:paraId="67AAB0B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46323DC" w14:textId="77777777" w:rsidR="00D72693" w:rsidRPr="00743DF3" w:rsidRDefault="002560AA" w:rsidP="000D33A4">
            <w:pPr>
              <w:pStyle w:val="Tabellentext"/>
              <w:tabs>
                <w:tab w:val="left" w:pos="1110"/>
              </w:tabs>
            </w:pPr>
            <w:r>
              <w:t>8070/6</w:t>
            </w:r>
            <w:r>
              <w:tab/>
            </w:r>
          </w:p>
        </w:tc>
        <w:tc>
          <w:tcPr>
            <w:tcW w:w="7857" w:type="dxa"/>
          </w:tcPr>
          <w:p w14:paraId="4A6389CF" w14:textId="77777777" w:rsidR="00D72693" w:rsidRPr="00743DF3" w:rsidRDefault="002560AA" w:rsidP="004A2346">
            <w:pPr>
              <w:pStyle w:val="Tabellentext"/>
            </w:pPr>
            <w:r>
              <w:t>Plattenepithelkarzinom-Metastase o.n.A.</w:t>
            </w:r>
          </w:p>
        </w:tc>
      </w:tr>
      <w:tr w:rsidR="00D72693" w:rsidRPr="00743DF3" w14:paraId="0649321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A49AF74" w14:textId="77777777" w:rsidR="00D72693" w:rsidRPr="00743DF3" w:rsidRDefault="002560AA" w:rsidP="000D33A4">
            <w:pPr>
              <w:pStyle w:val="Tabellentext"/>
              <w:tabs>
                <w:tab w:val="left" w:pos="1110"/>
              </w:tabs>
            </w:pPr>
            <w:r>
              <w:t>8070/9</w:t>
            </w:r>
            <w:r>
              <w:tab/>
            </w:r>
          </w:p>
        </w:tc>
        <w:tc>
          <w:tcPr>
            <w:tcW w:w="7857" w:type="dxa"/>
          </w:tcPr>
          <w:p w14:paraId="17DCA240" w14:textId="77777777" w:rsidR="00D72693" w:rsidRPr="00743DF3" w:rsidRDefault="002560AA" w:rsidP="004A2346">
            <w:pPr>
              <w:pStyle w:val="Tabellentext"/>
            </w:pPr>
            <w:r>
              <w:t>Plattenepithelkarzinom o.n.A., unbestimmt ob Primärtumor oder Metastase</w:t>
            </w:r>
          </w:p>
        </w:tc>
      </w:tr>
      <w:tr w:rsidR="00D72693" w:rsidRPr="00743DF3" w14:paraId="62AA075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1126E39" w14:textId="77777777" w:rsidR="00D72693" w:rsidRPr="00743DF3" w:rsidRDefault="002560AA" w:rsidP="000D33A4">
            <w:pPr>
              <w:pStyle w:val="Tabellentext"/>
              <w:tabs>
                <w:tab w:val="left" w:pos="1110"/>
              </w:tabs>
            </w:pPr>
            <w:r>
              <w:t>8140/6</w:t>
            </w:r>
            <w:r>
              <w:tab/>
            </w:r>
          </w:p>
        </w:tc>
        <w:tc>
          <w:tcPr>
            <w:tcW w:w="7857" w:type="dxa"/>
          </w:tcPr>
          <w:p w14:paraId="7B1B5573" w14:textId="77777777" w:rsidR="00D72693" w:rsidRPr="00743DF3" w:rsidRDefault="002560AA" w:rsidP="004A2346">
            <w:pPr>
              <w:pStyle w:val="Tabellentext"/>
            </w:pPr>
            <w:r>
              <w:t>Adenok</w:t>
            </w:r>
            <w:r>
              <w:t>arzinom-Metastase o.n.A.</w:t>
            </w:r>
          </w:p>
        </w:tc>
      </w:tr>
      <w:tr w:rsidR="00D72693" w:rsidRPr="00743DF3" w14:paraId="746B2DA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FE7E062" w14:textId="77777777" w:rsidR="00D72693" w:rsidRPr="00743DF3" w:rsidRDefault="002560AA" w:rsidP="000D33A4">
            <w:pPr>
              <w:pStyle w:val="Tabellentext"/>
              <w:tabs>
                <w:tab w:val="left" w:pos="1110"/>
              </w:tabs>
            </w:pPr>
            <w:r>
              <w:t>8140/9</w:t>
            </w:r>
            <w:r>
              <w:tab/>
            </w:r>
          </w:p>
        </w:tc>
        <w:tc>
          <w:tcPr>
            <w:tcW w:w="7857" w:type="dxa"/>
          </w:tcPr>
          <w:p w14:paraId="6D97D249" w14:textId="77777777" w:rsidR="00D72693" w:rsidRPr="00743DF3" w:rsidRDefault="002560AA" w:rsidP="004A2346">
            <w:pPr>
              <w:pStyle w:val="Tabellentext"/>
            </w:pPr>
            <w:r>
              <w:t>Adenokarzinom o.n.A., unbestimmt ob Primärtumor oder Metastase</w:t>
            </w:r>
          </w:p>
        </w:tc>
      </w:tr>
      <w:tr w:rsidR="00D72693" w:rsidRPr="00743DF3" w14:paraId="250BAFB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EC47375" w14:textId="77777777" w:rsidR="00D72693" w:rsidRPr="00743DF3" w:rsidRDefault="002560AA" w:rsidP="000D33A4">
            <w:pPr>
              <w:pStyle w:val="Tabellentext"/>
              <w:tabs>
                <w:tab w:val="left" w:pos="1110"/>
              </w:tabs>
            </w:pPr>
            <w:r>
              <w:t>8200/3</w:t>
            </w:r>
            <w:r>
              <w:tab/>
            </w:r>
          </w:p>
        </w:tc>
        <w:tc>
          <w:tcPr>
            <w:tcW w:w="7857" w:type="dxa"/>
          </w:tcPr>
          <w:p w14:paraId="618E2419" w14:textId="77777777" w:rsidR="00D72693" w:rsidRPr="00743DF3" w:rsidRDefault="002560AA" w:rsidP="004A2346">
            <w:pPr>
              <w:pStyle w:val="Tabellentext"/>
            </w:pPr>
            <w:r>
              <w:t>Adenoid-zystisches Karzinom</w:t>
            </w:r>
          </w:p>
        </w:tc>
      </w:tr>
      <w:tr w:rsidR="00D72693" w:rsidRPr="00743DF3" w14:paraId="3F0B93B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C60069F" w14:textId="77777777" w:rsidR="00D72693" w:rsidRPr="00743DF3" w:rsidRDefault="002560AA" w:rsidP="000D33A4">
            <w:pPr>
              <w:pStyle w:val="Tabellentext"/>
              <w:tabs>
                <w:tab w:val="left" w:pos="1110"/>
              </w:tabs>
            </w:pPr>
            <w:r>
              <w:t>8200/6</w:t>
            </w:r>
            <w:r>
              <w:tab/>
            </w:r>
          </w:p>
        </w:tc>
        <w:tc>
          <w:tcPr>
            <w:tcW w:w="7857" w:type="dxa"/>
          </w:tcPr>
          <w:p w14:paraId="1AEADC21" w14:textId="77777777" w:rsidR="00D72693" w:rsidRPr="00743DF3" w:rsidRDefault="002560AA" w:rsidP="004A2346">
            <w:pPr>
              <w:pStyle w:val="Tabellentext"/>
            </w:pPr>
            <w:r>
              <w:t>Adenoid-zystisches Karzinom, Metastase</w:t>
            </w:r>
          </w:p>
        </w:tc>
      </w:tr>
      <w:tr w:rsidR="00D72693" w:rsidRPr="00743DF3" w14:paraId="7712710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A2E9006" w14:textId="77777777" w:rsidR="00D72693" w:rsidRPr="00743DF3" w:rsidRDefault="002560AA" w:rsidP="000D33A4">
            <w:pPr>
              <w:pStyle w:val="Tabellentext"/>
              <w:tabs>
                <w:tab w:val="left" w:pos="1110"/>
              </w:tabs>
            </w:pPr>
            <w:r>
              <w:t>8200/9</w:t>
            </w:r>
            <w:r>
              <w:tab/>
            </w:r>
          </w:p>
        </w:tc>
        <w:tc>
          <w:tcPr>
            <w:tcW w:w="7857" w:type="dxa"/>
          </w:tcPr>
          <w:p w14:paraId="27580707" w14:textId="77777777" w:rsidR="00D72693" w:rsidRPr="00743DF3" w:rsidRDefault="002560AA" w:rsidP="004A2346">
            <w:pPr>
              <w:pStyle w:val="Tabellentext"/>
            </w:pPr>
            <w:r>
              <w:t>Adenoid-zystisches Karzinom, unbestimmt ob Primärtumor oder Metastase</w:t>
            </w:r>
          </w:p>
        </w:tc>
      </w:tr>
      <w:tr w:rsidR="00D72693" w:rsidRPr="00743DF3" w14:paraId="0D69516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9862EEC" w14:textId="77777777" w:rsidR="00D72693" w:rsidRPr="00743DF3" w:rsidRDefault="002560AA" w:rsidP="000D33A4">
            <w:pPr>
              <w:pStyle w:val="Tabellentext"/>
              <w:tabs>
                <w:tab w:val="left" w:pos="1110"/>
              </w:tabs>
            </w:pPr>
            <w:r>
              <w:t>8201/3</w:t>
            </w:r>
            <w:r>
              <w:tab/>
            </w:r>
          </w:p>
        </w:tc>
        <w:tc>
          <w:tcPr>
            <w:tcW w:w="7857" w:type="dxa"/>
          </w:tcPr>
          <w:p w14:paraId="4BC2DB71" w14:textId="77777777" w:rsidR="00D72693" w:rsidRPr="00743DF3" w:rsidRDefault="002560AA" w:rsidP="004A2346">
            <w:pPr>
              <w:pStyle w:val="Tabellentext"/>
            </w:pPr>
            <w:r>
              <w:t>Kribriformes Karzinom o.n.A.</w:t>
            </w:r>
          </w:p>
        </w:tc>
      </w:tr>
      <w:tr w:rsidR="00D72693" w:rsidRPr="00743DF3" w14:paraId="67E2D16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C6382C1" w14:textId="77777777" w:rsidR="00D72693" w:rsidRPr="00743DF3" w:rsidRDefault="002560AA" w:rsidP="000D33A4">
            <w:pPr>
              <w:pStyle w:val="Tabellentext"/>
              <w:tabs>
                <w:tab w:val="left" w:pos="1110"/>
              </w:tabs>
            </w:pPr>
            <w:r>
              <w:t>8201/6</w:t>
            </w:r>
            <w:r>
              <w:tab/>
            </w:r>
          </w:p>
        </w:tc>
        <w:tc>
          <w:tcPr>
            <w:tcW w:w="7857" w:type="dxa"/>
          </w:tcPr>
          <w:p w14:paraId="309BE667" w14:textId="77777777" w:rsidR="00D72693" w:rsidRPr="00743DF3" w:rsidRDefault="002560AA" w:rsidP="004A2346">
            <w:pPr>
              <w:pStyle w:val="Tabellentext"/>
            </w:pPr>
            <w:r>
              <w:t>Kribriformes Karzinom o.n.A., Metastase</w:t>
            </w:r>
          </w:p>
        </w:tc>
      </w:tr>
      <w:tr w:rsidR="00D72693" w:rsidRPr="00743DF3" w14:paraId="17EC901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3889ABD" w14:textId="77777777" w:rsidR="00D72693" w:rsidRPr="00743DF3" w:rsidRDefault="002560AA" w:rsidP="000D33A4">
            <w:pPr>
              <w:pStyle w:val="Tabellentext"/>
              <w:tabs>
                <w:tab w:val="left" w:pos="1110"/>
              </w:tabs>
            </w:pPr>
            <w:r>
              <w:t>8201/9</w:t>
            </w:r>
            <w:r>
              <w:tab/>
            </w:r>
          </w:p>
        </w:tc>
        <w:tc>
          <w:tcPr>
            <w:tcW w:w="7857" w:type="dxa"/>
          </w:tcPr>
          <w:p w14:paraId="2AA50639" w14:textId="77777777" w:rsidR="00D72693" w:rsidRPr="00743DF3" w:rsidRDefault="002560AA" w:rsidP="004A2346">
            <w:pPr>
              <w:pStyle w:val="Tabellentext"/>
            </w:pPr>
            <w:r>
              <w:t>Kribriformes Karzinom o.n.A., unbestimmt ob Primärtumor oder Metastase</w:t>
            </w:r>
          </w:p>
        </w:tc>
      </w:tr>
      <w:tr w:rsidR="00D72693" w:rsidRPr="00743DF3" w14:paraId="0CD721A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95FFACC" w14:textId="77777777" w:rsidR="00D72693" w:rsidRPr="00743DF3" w:rsidRDefault="002560AA" w:rsidP="000D33A4">
            <w:pPr>
              <w:pStyle w:val="Tabellentext"/>
              <w:tabs>
                <w:tab w:val="left" w:pos="1110"/>
              </w:tabs>
            </w:pPr>
            <w:r>
              <w:t>8211/3</w:t>
            </w:r>
            <w:r>
              <w:tab/>
            </w:r>
          </w:p>
        </w:tc>
        <w:tc>
          <w:tcPr>
            <w:tcW w:w="7857" w:type="dxa"/>
          </w:tcPr>
          <w:p w14:paraId="22255268" w14:textId="77777777" w:rsidR="00D72693" w:rsidRPr="00743DF3" w:rsidRDefault="002560AA" w:rsidP="004A2346">
            <w:pPr>
              <w:pStyle w:val="Tabellentext"/>
            </w:pPr>
            <w:r>
              <w:t>Tubuläres Adenokarzinom</w:t>
            </w:r>
          </w:p>
        </w:tc>
      </w:tr>
      <w:tr w:rsidR="00D72693" w:rsidRPr="00743DF3" w14:paraId="0E0E52D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43283D2" w14:textId="77777777" w:rsidR="00D72693" w:rsidRPr="00743DF3" w:rsidRDefault="002560AA" w:rsidP="000D33A4">
            <w:pPr>
              <w:pStyle w:val="Tabellentext"/>
              <w:tabs>
                <w:tab w:val="left" w:pos="1110"/>
              </w:tabs>
            </w:pPr>
            <w:r>
              <w:t>8211/6</w:t>
            </w:r>
            <w:r>
              <w:tab/>
            </w:r>
          </w:p>
        </w:tc>
        <w:tc>
          <w:tcPr>
            <w:tcW w:w="7857" w:type="dxa"/>
          </w:tcPr>
          <w:p w14:paraId="10F7D0B4" w14:textId="77777777" w:rsidR="00D72693" w:rsidRPr="00743DF3" w:rsidRDefault="002560AA" w:rsidP="004A2346">
            <w:pPr>
              <w:pStyle w:val="Tabellentext"/>
            </w:pPr>
            <w:r>
              <w:t>Tubuläres Adenokarzinom, Metastase</w:t>
            </w:r>
          </w:p>
        </w:tc>
      </w:tr>
      <w:tr w:rsidR="00D72693" w:rsidRPr="00743DF3" w14:paraId="1553A75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68C1C6D" w14:textId="77777777" w:rsidR="00D72693" w:rsidRPr="00743DF3" w:rsidRDefault="002560AA" w:rsidP="000D33A4">
            <w:pPr>
              <w:pStyle w:val="Tabellentext"/>
              <w:tabs>
                <w:tab w:val="left" w:pos="1110"/>
              </w:tabs>
            </w:pPr>
            <w:r>
              <w:t>8211/9</w:t>
            </w:r>
            <w:r>
              <w:tab/>
            </w:r>
          </w:p>
        </w:tc>
        <w:tc>
          <w:tcPr>
            <w:tcW w:w="7857" w:type="dxa"/>
          </w:tcPr>
          <w:p w14:paraId="582B6F24" w14:textId="77777777" w:rsidR="00D72693" w:rsidRPr="00743DF3" w:rsidRDefault="002560AA" w:rsidP="004A2346">
            <w:pPr>
              <w:pStyle w:val="Tabellentext"/>
            </w:pPr>
            <w:r>
              <w:t>Tubuläres Adenokarzinom, unbestimmt ob Primärtumor oder Metastase</w:t>
            </w:r>
          </w:p>
        </w:tc>
      </w:tr>
      <w:tr w:rsidR="00D72693" w:rsidRPr="00743DF3" w14:paraId="02C1472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547D10E" w14:textId="77777777" w:rsidR="00D72693" w:rsidRPr="00743DF3" w:rsidRDefault="002560AA" w:rsidP="000D33A4">
            <w:pPr>
              <w:pStyle w:val="Tabellentext"/>
              <w:tabs>
                <w:tab w:val="left" w:pos="1110"/>
              </w:tabs>
            </w:pPr>
            <w:r>
              <w:t>8246/3</w:t>
            </w:r>
            <w:r>
              <w:tab/>
            </w:r>
          </w:p>
        </w:tc>
        <w:tc>
          <w:tcPr>
            <w:tcW w:w="7857" w:type="dxa"/>
          </w:tcPr>
          <w:p w14:paraId="6F2BEA1D" w14:textId="77777777" w:rsidR="00D72693" w:rsidRPr="00743DF3" w:rsidRDefault="002560AA" w:rsidP="004A2346">
            <w:pPr>
              <w:pStyle w:val="Tabellentext"/>
            </w:pPr>
            <w:r>
              <w:t>Neuroendokrines Karzinom o.n.A.</w:t>
            </w:r>
          </w:p>
        </w:tc>
      </w:tr>
      <w:tr w:rsidR="00D72693" w:rsidRPr="00743DF3" w14:paraId="185DCF2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BD4983C" w14:textId="77777777" w:rsidR="00D72693" w:rsidRPr="00743DF3" w:rsidRDefault="002560AA" w:rsidP="000D33A4">
            <w:pPr>
              <w:pStyle w:val="Tabellentext"/>
              <w:tabs>
                <w:tab w:val="left" w:pos="1110"/>
              </w:tabs>
            </w:pPr>
            <w:r>
              <w:t>8249/3</w:t>
            </w:r>
            <w:r>
              <w:tab/>
            </w:r>
          </w:p>
        </w:tc>
        <w:tc>
          <w:tcPr>
            <w:tcW w:w="7857" w:type="dxa"/>
          </w:tcPr>
          <w:p w14:paraId="35E11E8D" w14:textId="77777777" w:rsidR="00D72693" w:rsidRPr="00743DF3" w:rsidRDefault="002560AA" w:rsidP="004A2346">
            <w:pPr>
              <w:pStyle w:val="Tabellentext"/>
            </w:pPr>
            <w:r>
              <w:t>Atypischer Karzinoidtumor</w:t>
            </w:r>
          </w:p>
        </w:tc>
      </w:tr>
      <w:tr w:rsidR="00D72693" w:rsidRPr="00743DF3" w14:paraId="53C8407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1E0F364" w14:textId="77777777" w:rsidR="00D72693" w:rsidRPr="00743DF3" w:rsidRDefault="002560AA" w:rsidP="000D33A4">
            <w:pPr>
              <w:pStyle w:val="Tabellentext"/>
              <w:tabs>
                <w:tab w:val="left" w:pos="1110"/>
              </w:tabs>
            </w:pPr>
            <w:r>
              <w:t>8249/6</w:t>
            </w:r>
            <w:r>
              <w:tab/>
            </w:r>
          </w:p>
        </w:tc>
        <w:tc>
          <w:tcPr>
            <w:tcW w:w="7857" w:type="dxa"/>
          </w:tcPr>
          <w:p w14:paraId="0DE63692" w14:textId="77777777" w:rsidR="00D72693" w:rsidRPr="00743DF3" w:rsidRDefault="002560AA" w:rsidP="004A2346">
            <w:pPr>
              <w:pStyle w:val="Tabellentext"/>
            </w:pPr>
            <w:r>
              <w:t>Atypischer Karzinoidtumor, Metastase</w:t>
            </w:r>
          </w:p>
        </w:tc>
      </w:tr>
      <w:tr w:rsidR="00D72693" w:rsidRPr="00743DF3" w14:paraId="18CB9DE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45D6B92" w14:textId="77777777" w:rsidR="00D72693" w:rsidRPr="00743DF3" w:rsidRDefault="002560AA" w:rsidP="000D33A4">
            <w:pPr>
              <w:pStyle w:val="Tabellentext"/>
              <w:tabs>
                <w:tab w:val="left" w:pos="1110"/>
              </w:tabs>
            </w:pPr>
            <w:r>
              <w:t>8249/9</w:t>
            </w:r>
            <w:r>
              <w:tab/>
            </w:r>
          </w:p>
        </w:tc>
        <w:tc>
          <w:tcPr>
            <w:tcW w:w="7857" w:type="dxa"/>
          </w:tcPr>
          <w:p w14:paraId="4EF49A2D" w14:textId="77777777" w:rsidR="00D72693" w:rsidRPr="00743DF3" w:rsidRDefault="002560AA" w:rsidP="004A2346">
            <w:pPr>
              <w:pStyle w:val="Tabellentext"/>
            </w:pPr>
            <w:r>
              <w:t>Atypischer Karzinoidtumor, unbestimmt ob Primärtumor oder Metastase</w:t>
            </w:r>
          </w:p>
        </w:tc>
      </w:tr>
      <w:tr w:rsidR="00D72693" w:rsidRPr="00743DF3" w14:paraId="5F12D3D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6752318" w14:textId="77777777" w:rsidR="00D72693" w:rsidRPr="00743DF3" w:rsidRDefault="002560AA" w:rsidP="000D33A4">
            <w:pPr>
              <w:pStyle w:val="Tabellentext"/>
              <w:tabs>
                <w:tab w:val="left" w:pos="1110"/>
              </w:tabs>
            </w:pPr>
            <w:r>
              <w:t>8265/3</w:t>
            </w:r>
            <w:r>
              <w:tab/>
            </w:r>
          </w:p>
        </w:tc>
        <w:tc>
          <w:tcPr>
            <w:tcW w:w="7857" w:type="dxa"/>
          </w:tcPr>
          <w:p w14:paraId="66D045CE" w14:textId="77777777" w:rsidR="00D72693" w:rsidRPr="00743DF3" w:rsidRDefault="002560AA" w:rsidP="004A2346">
            <w:pPr>
              <w:pStyle w:val="Tabellentext"/>
            </w:pPr>
            <w:r>
              <w:t>Mikropapilläres Karzinom o.n.A.</w:t>
            </w:r>
          </w:p>
        </w:tc>
      </w:tr>
      <w:tr w:rsidR="00D72693" w:rsidRPr="00743DF3" w14:paraId="753BEFA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056B1EE" w14:textId="77777777" w:rsidR="00D72693" w:rsidRPr="00743DF3" w:rsidRDefault="002560AA" w:rsidP="000D33A4">
            <w:pPr>
              <w:pStyle w:val="Tabellentext"/>
              <w:tabs>
                <w:tab w:val="left" w:pos="1110"/>
              </w:tabs>
            </w:pPr>
            <w:r>
              <w:t>8265/6</w:t>
            </w:r>
            <w:r>
              <w:tab/>
            </w:r>
          </w:p>
        </w:tc>
        <w:tc>
          <w:tcPr>
            <w:tcW w:w="7857" w:type="dxa"/>
          </w:tcPr>
          <w:p w14:paraId="48F4DFD6" w14:textId="77777777" w:rsidR="00D72693" w:rsidRPr="00743DF3" w:rsidRDefault="002560AA" w:rsidP="004A2346">
            <w:pPr>
              <w:pStyle w:val="Tabellentext"/>
            </w:pPr>
            <w:r>
              <w:t>Mikropapilläres Karzinom o.n.A., Metastase</w:t>
            </w:r>
          </w:p>
        </w:tc>
      </w:tr>
      <w:tr w:rsidR="00D72693" w:rsidRPr="00743DF3" w14:paraId="41B8AF5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764D9FE" w14:textId="77777777" w:rsidR="00D72693" w:rsidRPr="00743DF3" w:rsidRDefault="002560AA" w:rsidP="000D33A4">
            <w:pPr>
              <w:pStyle w:val="Tabellentext"/>
              <w:tabs>
                <w:tab w:val="left" w:pos="1110"/>
              </w:tabs>
            </w:pPr>
            <w:r>
              <w:lastRenderedPageBreak/>
              <w:t>8265/9</w:t>
            </w:r>
            <w:r>
              <w:tab/>
            </w:r>
          </w:p>
        </w:tc>
        <w:tc>
          <w:tcPr>
            <w:tcW w:w="7857" w:type="dxa"/>
          </w:tcPr>
          <w:p w14:paraId="130BAB56" w14:textId="77777777" w:rsidR="00D72693" w:rsidRPr="00743DF3" w:rsidRDefault="002560AA" w:rsidP="004A2346">
            <w:pPr>
              <w:pStyle w:val="Tabellentext"/>
            </w:pPr>
            <w:r>
              <w:t>Mikropapilläres Karzinom o.n.A., unbestimmt ob Primärtumor oder Metastase</w:t>
            </w:r>
          </w:p>
        </w:tc>
      </w:tr>
      <w:tr w:rsidR="00D72693" w:rsidRPr="00743DF3" w14:paraId="3B11E6F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52BD082" w14:textId="77777777" w:rsidR="00D72693" w:rsidRPr="00743DF3" w:rsidRDefault="002560AA" w:rsidP="000D33A4">
            <w:pPr>
              <w:pStyle w:val="Tabellentext"/>
              <w:tabs>
                <w:tab w:val="left" w:pos="1110"/>
              </w:tabs>
            </w:pPr>
            <w:r>
              <w:t>8290/3</w:t>
            </w:r>
            <w:r>
              <w:tab/>
            </w:r>
          </w:p>
        </w:tc>
        <w:tc>
          <w:tcPr>
            <w:tcW w:w="7857" w:type="dxa"/>
          </w:tcPr>
          <w:p w14:paraId="5CEAE9A3" w14:textId="77777777" w:rsidR="00D72693" w:rsidRPr="00743DF3" w:rsidRDefault="002560AA" w:rsidP="004A2346">
            <w:pPr>
              <w:pStyle w:val="Tabellentext"/>
            </w:pPr>
            <w:r>
              <w:t>Onkozytäres Karzinom</w:t>
            </w:r>
          </w:p>
        </w:tc>
      </w:tr>
      <w:tr w:rsidR="00D72693" w:rsidRPr="00743DF3" w14:paraId="55367A1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8D62F8D" w14:textId="77777777" w:rsidR="00D72693" w:rsidRPr="00743DF3" w:rsidRDefault="002560AA" w:rsidP="000D33A4">
            <w:pPr>
              <w:pStyle w:val="Tabellentext"/>
              <w:tabs>
                <w:tab w:val="left" w:pos="1110"/>
              </w:tabs>
            </w:pPr>
            <w:r>
              <w:t>8290/6</w:t>
            </w:r>
            <w:r>
              <w:tab/>
            </w:r>
          </w:p>
        </w:tc>
        <w:tc>
          <w:tcPr>
            <w:tcW w:w="7857" w:type="dxa"/>
          </w:tcPr>
          <w:p w14:paraId="0BEB194E" w14:textId="77777777" w:rsidR="00D72693" w:rsidRPr="00743DF3" w:rsidRDefault="002560AA" w:rsidP="004A2346">
            <w:pPr>
              <w:pStyle w:val="Tabellentext"/>
            </w:pPr>
            <w:r>
              <w:t>Onkozytäres Karzinom, Metastase</w:t>
            </w:r>
          </w:p>
        </w:tc>
      </w:tr>
      <w:tr w:rsidR="00D72693" w:rsidRPr="00743DF3" w14:paraId="1A216B1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5F6730A" w14:textId="77777777" w:rsidR="00D72693" w:rsidRPr="00743DF3" w:rsidRDefault="002560AA" w:rsidP="000D33A4">
            <w:pPr>
              <w:pStyle w:val="Tabellentext"/>
              <w:tabs>
                <w:tab w:val="left" w:pos="1110"/>
              </w:tabs>
            </w:pPr>
            <w:r>
              <w:t>8290/9</w:t>
            </w:r>
            <w:r>
              <w:tab/>
            </w:r>
          </w:p>
        </w:tc>
        <w:tc>
          <w:tcPr>
            <w:tcW w:w="7857" w:type="dxa"/>
          </w:tcPr>
          <w:p w14:paraId="7AA80053" w14:textId="77777777" w:rsidR="00D72693" w:rsidRPr="00743DF3" w:rsidRDefault="002560AA" w:rsidP="004A2346">
            <w:pPr>
              <w:pStyle w:val="Tabellentext"/>
            </w:pPr>
            <w:r>
              <w:t>Onkozytäres Karzinom, unklar ob Primärtumor oder Metastase</w:t>
            </w:r>
          </w:p>
        </w:tc>
      </w:tr>
      <w:tr w:rsidR="00D72693" w:rsidRPr="00743DF3" w14:paraId="5F05011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F16EDDD" w14:textId="77777777" w:rsidR="00D72693" w:rsidRPr="00743DF3" w:rsidRDefault="002560AA" w:rsidP="000D33A4">
            <w:pPr>
              <w:pStyle w:val="Tabellentext"/>
              <w:tabs>
                <w:tab w:val="left" w:pos="1110"/>
              </w:tabs>
            </w:pPr>
            <w:r>
              <w:t>8314/3</w:t>
            </w:r>
            <w:r>
              <w:tab/>
            </w:r>
          </w:p>
        </w:tc>
        <w:tc>
          <w:tcPr>
            <w:tcW w:w="7857" w:type="dxa"/>
          </w:tcPr>
          <w:p w14:paraId="7DAFDED8" w14:textId="77777777" w:rsidR="00D72693" w:rsidRPr="00743DF3" w:rsidRDefault="002560AA" w:rsidP="004A2346">
            <w:pPr>
              <w:pStyle w:val="Tabellentext"/>
            </w:pPr>
            <w:r>
              <w:t>Lipidreiches Karzinom</w:t>
            </w:r>
          </w:p>
        </w:tc>
      </w:tr>
      <w:tr w:rsidR="00D72693" w:rsidRPr="00743DF3" w14:paraId="56A8131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E071270" w14:textId="77777777" w:rsidR="00D72693" w:rsidRPr="00743DF3" w:rsidRDefault="002560AA" w:rsidP="000D33A4">
            <w:pPr>
              <w:pStyle w:val="Tabellentext"/>
              <w:tabs>
                <w:tab w:val="left" w:pos="1110"/>
              </w:tabs>
            </w:pPr>
            <w:r>
              <w:t>8314/6</w:t>
            </w:r>
            <w:r>
              <w:tab/>
            </w:r>
          </w:p>
        </w:tc>
        <w:tc>
          <w:tcPr>
            <w:tcW w:w="7857" w:type="dxa"/>
          </w:tcPr>
          <w:p w14:paraId="505B390A" w14:textId="77777777" w:rsidR="00D72693" w:rsidRPr="00743DF3" w:rsidRDefault="002560AA" w:rsidP="004A2346">
            <w:pPr>
              <w:pStyle w:val="Tabellentext"/>
            </w:pPr>
            <w:r>
              <w:t>Lipidreiches Karzinom, Metastase</w:t>
            </w:r>
          </w:p>
        </w:tc>
      </w:tr>
      <w:tr w:rsidR="00D72693" w:rsidRPr="00743DF3" w14:paraId="38FA788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8F2419D" w14:textId="77777777" w:rsidR="00D72693" w:rsidRPr="00743DF3" w:rsidRDefault="002560AA" w:rsidP="000D33A4">
            <w:pPr>
              <w:pStyle w:val="Tabellentext"/>
              <w:tabs>
                <w:tab w:val="left" w:pos="1110"/>
              </w:tabs>
            </w:pPr>
            <w:r>
              <w:t>8314/9</w:t>
            </w:r>
            <w:r>
              <w:tab/>
            </w:r>
          </w:p>
        </w:tc>
        <w:tc>
          <w:tcPr>
            <w:tcW w:w="7857" w:type="dxa"/>
          </w:tcPr>
          <w:p w14:paraId="50CBE419" w14:textId="77777777" w:rsidR="00D72693" w:rsidRPr="00743DF3" w:rsidRDefault="002560AA" w:rsidP="004A2346">
            <w:pPr>
              <w:pStyle w:val="Tabellentext"/>
            </w:pPr>
            <w:r>
              <w:t>Lipidreiches Karzinom, unbestimmt ob Primärtumor oder Metastase</w:t>
            </w:r>
          </w:p>
        </w:tc>
      </w:tr>
      <w:tr w:rsidR="00D72693" w:rsidRPr="00743DF3" w14:paraId="6DE24BA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BEEF75B" w14:textId="77777777" w:rsidR="00D72693" w:rsidRPr="00743DF3" w:rsidRDefault="002560AA" w:rsidP="000D33A4">
            <w:pPr>
              <w:pStyle w:val="Tabellentext"/>
              <w:tabs>
                <w:tab w:val="left" w:pos="1110"/>
              </w:tabs>
            </w:pPr>
            <w:r>
              <w:t>8315/3</w:t>
            </w:r>
            <w:r>
              <w:tab/>
            </w:r>
          </w:p>
        </w:tc>
        <w:tc>
          <w:tcPr>
            <w:tcW w:w="7857" w:type="dxa"/>
          </w:tcPr>
          <w:p w14:paraId="19946B3A" w14:textId="77777777" w:rsidR="00D72693" w:rsidRPr="00743DF3" w:rsidRDefault="002560AA" w:rsidP="004A2346">
            <w:pPr>
              <w:pStyle w:val="Tabellentext"/>
            </w:pPr>
            <w:r>
              <w:t>Glykogenreiches Karzinom</w:t>
            </w:r>
          </w:p>
        </w:tc>
      </w:tr>
      <w:tr w:rsidR="00D72693" w:rsidRPr="00743DF3" w14:paraId="60F982F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D7C9591" w14:textId="77777777" w:rsidR="00D72693" w:rsidRPr="00743DF3" w:rsidRDefault="002560AA" w:rsidP="000D33A4">
            <w:pPr>
              <w:pStyle w:val="Tabellentext"/>
              <w:tabs>
                <w:tab w:val="left" w:pos="1110"/>
              </w:tabs>
            </w:pPr>
            <w:r>
              <w:t>8315/6</w:t>
            </w:r>
            <w:r>
              <w:tab/>
            </w:r>
          </w:p>
        </w:tc>
        <w:tc>
          <w:tcPr>
            <w:tcW w:w="7857" w:type="dxa"/>
          </w:tcPr>
          <w:p w14:paraId="4F829E23" w14:textId="77777777" w:rsidR="00D72693" w:rsidRPr="00743DF3" w:rsidRDefault="002560AA" w:rsidP="004A2346">
            <w:pPr>
              <w:pStyle w:val="Tabellentext"/>
            </w:pPr>
            <w:r>
              <w:t>Glykogenreiches Karzinom, Metastase</w:t>
            </w:r>
          </w:p>
        </w:tc>
      </w:tr>
      <w:tr w:rsidR="00D72693" w:rsidRPr="00743DF3" w14:paraId="5F8C205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F2277A0" w14:textId="77777777" w:rsidR="00D72693" w:rsidRPr="00743DF3" w:rsidRDefault="002560AA" w:rsidP="000D33A4">
            <w:pPr>
              <w:pStyle w:val="Tabellentext"/>
              <w:tabs>
                <w:tab w:val="left" w:pos="1110"/>
              </w:tabs>
            </w:pPr>
            <w:r>
              <w:t>8315/9</w:t>
            </w:r>
            <w:r>
              <w:tab/>
            </w:r>
          </w:p>
        </w:tc>
        <w:tc>
          <w:tcPr>
            <w:tcW w:w="7857" w:type="dxa"/>
          </w:tcPr>
          <w:p w14:paraId="485427EA" w14:textId="77777777" w:rsidR="00D72693" w:rsidRPr="00743DF3" w:rsidRDefault="002560AA" w:rsidP="004A2346">
            <w:pPr>
              <w:pStyle w:val="Tabellentext"/>
            </w:pPr>
            <w:r>
              <w:t>Glykogenreiches Karzinom, unklar ob Primärtumor oder Metastase</w:t>
            </w:r>
          </w:p>
        </w:tc>
      </w:tr>
      <w:tr w:rsidR="00D72693" w:rsidRPr="00743DF3" w14:paraId="20920D3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DC16567" w14:textId="77777777" w:rsidR="00D72693" w:rsidRPr="00743DF3" w:rsidRDefault="002560AA" w:rsidP="000D33A4">
            <w:pPr>
              <w:pStyle w:val="Tabellentext"/>
              <w:tabs>
                <w:tab w:val="left" w:pos="1110"/>
              </w:tabs>
            </w:pPr>
            <w:r>
              <w:t>8401/3</w:t>
            </w:r>
            <w:r>
              <w:tab/>
            </w:r>
          </w:p>
        </w:tc>
        <w:tc>
          <w:tcPr>
            <w:tcW w:w="7857" w:type="dxa"/>
          </w:tcPr>
          <w:p w14:paraId="1F5BD1F3" w14:textId="77777777" w:rsidR="00D72693" w:rsidRPr="00743DF3" w:rsidRDefault="002560AA" w:rsidP="004A2346">
            <w:pPr>
              <w:pStyle w:val="Tabellentext"/>
            </w:pPr>
            <w:r>
              <w:t>Apokrines Adenokarzinom</w:t>
            </w:r>
          </w:p>
        </w:tc>
      </w:tr>
      <w:tr w:rsidR="00D72693" w:rsidRPr="00743DF3" w14:paraId="6757900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E123B85" w14:textId="77777777" w:rsidR="00D72693" w:rsidRPr="00743DF3" w:rsidRDefault="002560AA" w:rsidP="000D33A4">
            <w:pPr>
              <w:pStyle w:val="Tabellentext"/>
              <w:tabs>
                <w:tab w:val="left" w:pos="1110"/>
              </w:tabs>
            </w:pPr>
            <w:r>
              <w:t>8401/6</w:t>
            </w:r>
            <w:r>
              <w:tab/>
            </w:r>
          </w:p>
        </w:tc>
        <w:tc>
          <w:tcPr>
            <w:tcW w:w="7857" w:type="dxa"/>
          </w:tcPr>
          <w:p w14:paraId="3C8221CD" w14:textId="77777777" w:rsidR="00D72693" w:rsidRPr="00743DF3" w:rsidRDefault="002560AA" w:rsidP="004A2346">
            <w:pPr>
              <w:pStyle w:val="Tabellentext"/>
            </w:pPr>
            <w:r>
              <w:t>Apokrines Adenokarzinom, Metastase</w:t>
            </w:r>
          </w:p>
        </w:tc>
      </w:tr>
      <w:tr w:rsidR="00D72693" w:rsidRPr="00743DF3" w14:paraId="42C4AA3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53E8071" w14:textId="77777777" w:rsidR="00D72693" w:rsidRPr="00743DF3" w:rsidRDefault="002560AA" w:rsidP="000D33A4">
            <w:pPr>
              <w:pStyle w:val="Tabellentext"/>
              <w:tabs>
                <w:tab w:val="left" w:pos="1110"/>
              </w:tabs>
            </w:pPr>
            <w:r>
              <w:t>8401/9</w:t>
            </w:r>
            <w:r>
              <w:tab/>
            </w:r>
          </w:p>
        </w:tc>
        <w:tc>
          <w:tcPr>
            <w:tcW w:w="7857" w:type="dxa"/>
          </w:tcPr>
          <w:p w14:paraId="69D24597" w14:textId="77777777" w:rsidR="00D72693" w:rsidRPr="00743DF3" w:rsidRDefault="002560AA" w:rsidP="004A2346">
            <w:pPr>
              <w:pStyle w:val="Tabellentext"/>
            </w:pPr>
            <w:r>
              <w:t>Apokrines Adenokarzinom, unbestimmt ob Primärtumor oder Metastase</w:t>
            </w:r>
          </w:p>
        </w:tc>
      </w:tr>
      <w:tr w:rsidR="00D72693" w:rsidRPr="00743DF3" w14:paraId="6B30889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DC1E8B4" w14:textId="77777777" w:rsidR="00D72693" w:rsidRPr="00743DF3" w:rsidRDefault="002560AA" w:rsidP="000D33A4">
            <w:pPr>
              <w:pStyle w:val="Tabellentext"/>
              <w:tabs>
                <w:tab w:val="left" w:pos="1110"/>
              </w:tabs>
            </w:pPr>
            <w:r>
              <w:t>8410/3</w:t>
            </w:r>
            <w:r>
              <w:tab/>
            </w:r>
          </w:p>
        </w:tc>
        <w:tc>
          <w:tcPr>
            <w:tcW w:w="7857" w:type="dxa"/>
          </w:tcPr>
          <w:p w14:paraId="6308FF21" w14:textId="77777777" w:rsidR="00D72693" w:rsidRPr="00743DF3" w:rsidRDefault="002560AA" w:rsidP="004A2346">
            <w:pPr>
              <w:pStyle w:val="Tabellentext"/>
            </w:pPr>
            <w:r>
              <w:t>Talgdrüsenadenokarzinom</w:t>
            </w:r>
          </w:p>
        </w:tc>
      </w:tr>
      <w:tr w:rsidR="00D72693" w:rsidRPr="00743DF3" w14:paraId="7C028B3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FF56033" w14:textId="77777777" w:rsidR="00D72693" w:rsidRPr="00743DF3" w:rsidRDefault="002560AA" w:rsidP="000D33A4">
            <w:pPr>
              <w:pStyle w:val="Tabellentext"/>
              <w:tabs>
                <w:tab w:val="left" w:pos="1110"/>
              </w:tabs>
            </w:pPr>
            <w:r>
              <w:t>8410/6</w:t>
            </w:r>
            <w:r>
              <w:tab/>
            </w:r>
          </w:p>
        </w:tc>
        <w:tc>
          <w:tcPr>
            <w:tcW w:w="7857" w:type="dxa"/>
          </w:tcPr>
          <w:p w14:paraId="43785FDD" w14:textId="77777777" w:rsidR="00D72693" w:rsidRPr="00743DF3" w:rsidRDefault="002560AA" w:rsidP="004A2346">
            <w:pPr>
              <w:pStyle w:val="Tabellentext"/>
            </w:pPr>
            <w:r>
              <w:t>Talgdrüsenadenokarzinom, Metastase</w:t>
            </w:r>
          </w:p>
        </w:tc>
      </w:tr>
      <w:tr w:rsidR="00D72693" w:rsidRPr="00743DF3" w14:paraId="72E4DEB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8A4507F" w14:textId="77777777" w:rsidR="00D72693" w:rsidRPr="00743DF3" w:rsidRDefault="002560AA" w:rsidP="000D33A4">
            <w:pPr>
              <w:pStyle w:val="Tabellentext"/>
              <w:tabs>
                <w:tab w:val="left" w:pos="1110"/>
              </w:tabs>
            </w:pPr>
            <w:r>
              <w:t>8410/9</w:t>
            </w:r>
            <w:r>
              <w:tab/>
            </w:r>
          </w:p>
        </w:tc>
        <w:tc>
          <w:tcPr>
            <w:tcW w:w="7857" w:type="dxa"/>
          </w:tcPr>
          <w:p w14:paraId="22B0C792" w14:textId="77777777" w:rsidR="00D72693" w:rsidRPr="00743DF3" w:rsidRDefault="002560AA" w:rsidP="004A2346">
            <w:pPr>
              <w:pStyle w:val="Tabellentext"/>
            </w:pPr>
            <w:r>
              <w:t>Talgdrüsenadenokarzinom, unbestimmt ob Primärtumor oder Metastase</w:t>
            </w:r>
          </w:p>
        </w:tc>
      </w:tr>
      <w:tr w:rsidR="00D72693" w:rsidRPr="00743DF3" w14:paraId="28CC26D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13FFE0C" w14:textId="77777777" w:rsidR="00D72693" w:rsidRPr="00743DF3" w:rsidRDefault="002560AA" w:rsidP="000D33A4">
            <w:pPr>
              <w:pStyle w:val="Tabellentext"/>
              <w:tabs>
                <w:tab w:val="left" w:pos="1110"/>
              </w:tabs>
            </w:pPr>
            <w:r>
              <w:t>8430/3</w:t>
            </w:r>
            <w:r>
              <w:tab/>
            </w:r>
          </w:p>
        </w:tc>
        <w:tc>
          <w:tcPr>
            <w:tcW w:w="7857" w:type="dxa"/>
          </w:tcPr>
          <w:p w14:paraId="1F01F2CB" w14:textId="77777777" w:rsidR="00D72693" w:rsidRPr="00743DF3" w:rsidRDefault="002560AA" w:rsidP="004A2346">
            <w:pPr>
              <w:pStyle w:val="Tabellentext"/>
            </w:pPr>
            <w:r>
              <w:t>Mukoepidermoid-Karzinom</w:t>
            </w:r>
          </w:p>
        </w:tc>
      </w:tr>
      <w:tr w:rsidR="00D72693" w:rsidRPr="00743DF3" w14:paraId="6618B1C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AFA0E4C" w14:textId="77777777" w:rsidR="00D72693" w:rsidRPr="00743DF3" w:rsidRDefault="002560AA" w:rsidP="000D33A4">
            <w:pPr>
              <w:pStyle w:val="Tabellentext"/>
              <w:tabs>
                <w:tab w:val="left" w:pos="1110"/>
              </w:tabs>
            </w:pPr>
            <w:r>
              <w:t>8430/6</w:t>
            </w:r>
            <w:r>
              <w:tab/>
            </w:r>
          </w:p>
        </w:tc>
        <w:tc>
          <w:tcPr>
            <w:tcW w:w="7857" w:type="dxa"/>
          </w:tcPr>
          <w:p w14:paraId="26034271" w14:textId="77777777" w:rsidR="00D72693" w:rsidRPr="00743DF3" w:rsidRDefault="002560AA" w:rsidP="004A2346">
            <w:pPr>
              <w:pStyle w:val="Tabellentext"/>
            </w:pPr>
            <w:r>
              <w:t>Mukoepidermoid-Karzinom, Metastase</w:t>
            </w:r>
          </w:p>
        </w:tc>
      </w:tr>
      <w:tr w:rsidR="00D72693" w:rsidRPr="00743DF3" w14:paraId="0EDFBBD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C6A13FC" w14:textId="77777777" w:rsidR="00D72693" w:rsidRPr="00743DF3" w:rsidRDefault="002560AA" w:rsidP="000D33A4">
            <w:pPr>
              <w:pStyle w:val="Tabellentext"/>
              <w:tabs>
                <w:tab w:val="left" w:pos="1110"/>
              </w:tabs>
            </w:pPr>
            <w:r>
              <w:t>8430/9</w:t>
            </w:r>
            <w:r>
              <w:tab/>
            </w:r>
          </w:p>
        </w:tc>
        <w:tc>
          <w:tcPr>
            <w:tcW w:w="7857" w:type="dxa"/>
          </w:tcPr>
          <w:p w14:paraId="6C8D96D1" w14:textId="77777777" w:rsidR="00D72693" w:rsidRPr="00743DF3" w:rsidRDefault="002560AA" w:rsidP="004A2346">
            <w:pPr>
              <w:pStyle w:val="Tabellentext"/>
            </w:pPr>
            <w:r>
              <w:t>Mukoepidermoid-Karzinom, unbestimmt ob Primärtumor oder Metastase</w:t>
            </w:r>
          </w:p>
        </w:tc>
      </w:tr>
      <w:tr w:rsidR="00D72693" w:rsidRPr="00743DF3" w14:paraId="14902D4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83556B5" w14:textId="77777777" w:rsidR="00D72693" w:rsidRPr="00743DF3" w:rsidRDefault="002560AA" w:rsidP="000D33A4">
            <w:pPr>
              <w:pStyle w:val="Tabellentext"/>
              <w:tabs>
                <w:tab w:val="left" w:pos="1110"/>
              </w:tabs>
            </w:pPr>
            <w:r>
              <w:t>8480/3</w:t>
            </w:r>
            <w:r>
              <w:tab/>
            </w:r>
          </w:p>
        </w:tc>
        <w:tc>
          <w:tcPr>
            <w:tcW w:w="7857" w:type="dxa"/>
          </w:tcPr>
          <w:p w14:paraId="714C3B69" w14:textId="77777777" w:rsidR="00D72693" w:rsidRPr="00743DF3" w:rsidRDefault="002560AA" w:rsidP="004A2346">
            <w:pPr>
              <w:pStyle w:val="Tabellentext"/>
            </w:pPr>
            <w:r>
              <w:t>Muzinöses Adenokarzinom</w:t>
            </w:r>
          </w:p>
        </w:tc>
      </w:tr>
      <w:tr w:rsidR="00D72693" w:rsidRPr="00743DF3" w14:paraId="093D2B8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A2683B7" w14:textId="77777777" w:rsidR="00D72693" w:rsidRPr="00743DF3" w:rsidRDefault="002560AA" w:rsidP="000D33A4">
            <w:pPr>
              <w:pStyle w:val="Tabellentext"/>
              <w:tabs>
                <w:tab w:val="left" w:pos="1110"/>
              </w:tabs>
            </w:pPr>
            <w:r>
              <w:t>8480/6</w:t>
            </w:r>
            <w:r>
              <w:tab/>
            </w:r>
          </w:p>
        </w:tc>
        <w:tc>
          <w:tcPr>
            <w:tcW w:w="7857" w:type="dxa"/>
          </w:tcPr>
          <w:p w14:paraId="3297EBC8" w14:textId="77777777" w:rsidR="00D72693" w:rsidRPr="00743DF3" w:rsidRDefault="002560AA" w:rsidP="004A2346">
            <w:pPr>
              <w:pStyle w:val="Tabellentext"/>
            </w:pPr>
            <w:r>
              <w:t>Muzinöses Adenokarzinom, Metastase</w:t>
            </w:r>
          </w:p>
        </w:tc>
      </w:tr>
      <w:tr w:rsidR="00D72693" w:rsidRPr="00743DF3" w14:paraId="0ADE5AD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ABAB129" w14:textId="77777777" w:rsidR="00D72693" w:rsidRPr="00743DF3" w:rsidRDefault="002560AA" w:rsidP="000D33A4">
            <w:pPr>
              <w:pStyle w:val="Tabellentext"/>
              <w:tabs>
                <w:tab w:val="left" w:pos="1110"/>
              </w:tabs>
            </w:pPr>
            <w:r>
              <w:t>8480/9</w:t>
            </w:r>
            <w:r>
              <w:tab/>
            </w:r>
          </w:p>
        </w:tc>
        <w:tc>
          <w:tcPr>
            <w:tcW w:w="7857" w:type="dxa"/>
          </w:tcPr>
          <w:p w14:paraId="372B1556" w14:textId="77777777" w:rsidR="00D72693" w:rsidRPr="00743DF3" w:rsidRDefault="002560AA" w:rsidP="004A2346">
            <w:pPr>
              <w:pStyle w:val="Tabellentext"/>
            </w:pPr>
            <w:r>
              <w:t>Muzinöses Adenokarzinom, unbestimmt ob Primärtumor oder Metastase</w:t>
            </w:r>
          </w:p>
        </w:tc>
      </w:tr>
      <w:tr w:rsidR="00D72693" w:rsidRPr="00743DF3" w14:paraId="3F83014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F5082DD" w14:textId="77777777" w:rsidR="00D72693" w:rsidRPr="00743DF3" w:rsidRDefault="002560AA" w:rsidP="000D33A4">
            <w:pPr>
              <w:pStyle w:val="Tabellentext"/>
              <w:tabs>
                <w:tab w:val="left" w:pos="1110"/>
              </w:tabs>
            </w:pPr>
            <w:r>
              <w:t>8490/3</w:t>
            </w:r>
            <w:r>
              <w:tab/>
            </w:r>
          </w:p>
        </w:tc>
        <w:tc>
          <w:tcPr>
            <w:tcW w:w="7857" w:type="dxa"/>
          </w:tcPr>
          <w:p w14:paraId="1EB92311" w14:textId="77777777" w:rsidR="00D72693" w:rsidRPr="00743DF3" w:rsidRDefault="002560AA" w:rsidP="004A2346">
            <w:pPr>
              <w:pStyle w:val="Tabellentext"/>
            </w:pPr>
            <w:r>
              <w:t>Siegelringzellkarzinom</w:t>
            </w:r>
          </w:p>
        </w:tc>
      </w:tr>
      <w:tr w:rsidR="00D72693" w:rsidRPr="00743DF3" w14:paraId="586801A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FD563FA" w14:textId="77777777" w:rsidR="00D72693" w:rsidRPr="00743DF3" w:rsidRDefault="002560AA" w:rsidP="000D33A4">
            <w:pPr>
              <w:pStyle w:val="Tabellentext"/>
              <w:tabs>
                <w:tab w:val="left" w:pos="1110"/>
              </w:tabs>
            </w:pPr>
            <w:r>
              <w:t>8490/6</w:t>
            </w:r>
            <w:r>
              <w:tab/>
            </w:r>
          </w:p>
        </w:tc>
        <w:tc>
          <w:tcPr>
            <w:tcW w:w="7857" w:type="dxa"/>
          </w:tcPr>
          <w:p w14:paraId="58693D78" w14:textId="77777777" w:rsidR="00D72693" w:rsidRPr="00743DF3" w:rsidRDefault="002560AA" w:rsidP="004A2346">
            <w:pPr>
              <w:pStyle w:val="Tabellentext"/>
            </w:pPr>
            <w:r>
              <w:t>Metastase eines Siegelringzellkarzinomes</w:t>
            </w:r>
          </w:p>
        </w:tc>
      </w:tr>
      <w:tr w:rsidR="00D72693" w:rsidRPr="00743DF3" w14:paraId="464A647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9145470" w14:textId="77777777" w:rsidR="00D72693" w:rsidRPr="00743DF3" w:rsidRDefault="002560AA" w:rsidP="000D33A4">
            <w:pPr>
              <w:pStyle w:val="Tabellentext"/>
              <w:tabs>
                <w:tab w:val="left" w:pos="1110"/>
              </w:tabs>
            </w:pPr>
            <w:r>
              <w:t>8490/9</w:t>
            </w:r>
            <w:r>
              <w:tab/>
            </w:r>
          </w:p>
        </w:tc>
        <w:tc>
          <w:tcPr>
            <w:tcW w:w="7857" w:type="dxa"/>
          </w:tcPr>
          <w:p w14:paraId="0BF80E54" w14:textId="77777777" w:rsidR="00D72693" w:rsidRPr="00743DF3" w:rsidRDefault="002560AA" w:rsidP="004A2346">
            <w:pPr>
              <w:pStyle w:val="Tabellentext"/>
            </w:pPr>
            <w:r>
              <w:t>Siegelringzellkarzinom, unbestimmt ob Primärtum</w:t>
            </w:r>
            <w:r>
              <w:t>or oder Metastase</w:t>
            </w:r>
          </w:p>
        </w:tc>
      </w:tr>
      <w:tr w:rsidR="00D72693" w:rsidRPr="00743DF3" w14:paraId="1CDC57B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EFDDD30" w14:textId="77777777" w:rsidR="00D72693" w:rsidRPr="00743DF3" w:rsidRDefault="002560AA" w:rsidP="000D33A4">
            <w:pPr>
              <w:pStyle w:val="Tabellentext"/>
              <w:tabs>
                <w:tab w:val="left" w:pos="1110"/>
              </w:tabs>
            </w:pPr>
            <w:r>
              <w:t>8500/2</w:t>
            </w:r>
            <w:r>
              <w:tab/>
            </w:r>
          </w:p>
        </w:tc>
        <w:tc>
          <w:tcPr>
            <w:tcW w:w="7857" w:type="dxa"/>
          </w:tcPr>
          <w:p w14:paraId="5C1B42BE" w14:textId="77777777" w:rsidR="00D72693" w:rsidRPr="00743DF3" w:rsidRDefault="002560AA" w:rsidP="004A2346">
            <w:pPr>
              <w:pStyle w:val="Tabellentext"/>
            </w:pPr>
            <w:r>
              <w:t>Duktales Carcinoma in situ o.n.A.</w:t>
            </w:r>
          </w:p>
        </w:tc>
      </w:tr>
      <w:tr w:rsidR="00D72693" w:rsidRPr="00743DF3" w14:paraId="16E7D15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C1E5934" w14:textId="77777777" w:rsidR="00D72693" w:rsidRPr="00743DF3" w:rsidRDefault="002560AA" w:rsidP="000D33A4">
            <w:pPr>
              <w:pStyle w:val="Tabellentext"/>
              <w:tabs>
                <w:tab w:val="left" w:pos="1110"/>
              </w:tabs>
            </w:pPr>
            <w:r>
              <w:t>8500/3</w:t>
            </w:r>
            <w:r>
              <w:tab/>
            </w:r>
          </w:p>
        </w:tc>
        <w:tc>
          <w:tcPr>
            <w:tcW w:w="7857" w:type="dxa"/>
          </w:tcPr>
          <w:p w14:paraId="4351098A" w14:textId="77777777" w:rsidR="00D72693" w:rsidRPr="00743DF3" w:rsidRDefault="002560AA" w:rsidP="004A2346">
            <w:pPr>
              <w:pStyle w:val="Tabellentext"/>
            </w:pPr>
            <w:r>
              <w:t>Invasives duktales Karzinom o.n.A.</w:t>
            </w:r>
          </w:p>
        </w:tc>
      </w:tr>
      <w:tr w:rsidR="00D72693" w:rsidRPr="00743DF3" w14:paraId="3D5BF03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655F6A0" w14:textId="77777777" w:rsidR="00D72693" w:rsidRPr="00743DF3" w:rsidRDefault="002560AA" w:rsidP="000D33A4">
            <w:pPr>
              <w:pStyle w:val="Tabellentext"/>
              <w:tabs>
                <w:tab w:val="left" w:pos="1110"/>
              </w:tabs>
            </w:pPr>
            <w:r>
              <w:t>8500/6</w:t>
            </w:r>
            <w:r>
              <w:tab/>
            </w:r>
          </w:p>
        </w:tc>
        <w:tc>
          <w:tcPr>
            <w:tcW w:w="7857" w:type="dxa"/>
          </w:tcPr>
          <w:p w14:paraId="3AE34F09" w14:textId="77777777" w:rsidR="00D72693" w:rsidRPr="00743DF3" w:rsidRDefault="002560AA" w:rsidP="004A2346">
            <w:pPr>
              <w:pStyle w:val="Tabellentext"/>
            </w:pPr>
            <w:r>
              <w:t>Invasives duktales Karzinom o.n.A., Metastase</w:t>
            </w:r>
          </w:p>
        </w:tc>
      </w:tr>
      <w:tr w:rsidR="00D72693" w:rsidRPr="00743DF3" w14:paraId="0B10E58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B1BA063" w14:textId="77777777" w:rsidR="00D72693" w:rsidRPr="00743DF3" w:rsidRDefault="002560AA" w:rsidP="000D33A4">
            <w:pPr>
              <w:pStyle w:val="Tabellentext"/>
              <w:tabs>
                <w:tab w:val="left" w:pos="1110"/>
              </w:tabs>
            </w:pPr>
            <w:r>
              <w:t>8500/9</w:t>
            </w:r>
            <w:r>
              <w:tab/>
            </w:r>
          </w:p>
        </w:tc>
        <w:tc>
          <w:tcPr>
            <w:tcW w:w="7857" w:type="dxa"/>
          </w:tcPr>
          <w:p w14:paraId="3DE4BC19" w14:textId="77777777" w:rsidR="00D72693" w:rsidRPr="00743DF3" w:rsidRDefault="002560AA" w:rsidP="004A2346">
            <w:pPr>
              <w:pStyle w:val="Tabellentext"/>
            </w:pPr>
            <w:r>
              <w:t>Invasives duktales Karzinom o.n.A., unbestimmt ob Primärtumor oder Metastase</w:t>
            </w:r>
          </w:p>
        </w:tc>
      </w:tr>
      <w:tr w:rsidR="00D72693" w:rsidRPr="00743DF3" w14:paraId="194095D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2420260" w14:textId="77777777" w:rsidR="00D72693" w:rsidRPr="00743DF3" w:rsidRDefault="002560AA" w:rsidP="000D33A4">
            <w:pPr>
              <w:pStyle w:val="Tabellentext"/>
              <w:tabs>
                <w:tab w:val="left" w:pos="1110"/>
              </w:tabs>
            </w:pPr>
            <w:r>
              <w:t>8502/3</w:t>
            </w:r>
            <w:r>
              <w:tab/>
            </w:r>
          </w:p>
        </w:tc>
        <w:tc>
          <w:tcPr>
            <w:tcW w:w="7857" w:type="dxa"/>
          </w:tcPr>
          <w:p w14:paraId="5961D54B" w14:textId="77777777" w:rsidR="00D72693" w:rsidRPr="00743DF3" w:rsidRDefault="002560AA" w:rsidP="004A2346">
            <w:pPr>
              <w:pStyle w:val="Tabellentext"/>
            </w:pPr>
            <w:r>
              <w:t>Sekretorisches Mammakarzinom</w:t>
            </w:r>
          </w:p>
        </w:tc>
      </w:tr>
      <w:tr w:rsidR="00D72693" w:rsidRPr="00743DF3" w14:paraId="51BB248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DC0E252" w14:textId="77777777" w:rsidR="00D72693" w:rsidRPr="00743DF3" w:rsidRDefault="002560AA" w:rsidP="000D33A4">
            <w:pPr>
              <w:pStyle w:val="Tabellentext"/>
              <w:tabs>
                <w:tab w:val="left" w:pos="1110"/>
              </w:tabs>
            </w:pPr>
            <w:r>
              <w:t>8502/6</w:t>
            </w:r>
            <w:r>
              <w:tab/>
            </w:r>
          </w:p>
        </w:tc>
        <w:tc>
          <w:tcPr>
            <w:tcW w:w="7857" w:type="dxa"/>
          </w:tcPr>
          <w:p w14:paraId="4BB74ABD" w14:textId="77777777" w:rsidR="00D72693" w:rsidRPr="00743DF3" w:rsidRDefault="002560AA" w:rsidP="004A2346">
            <w:pPr>
              <w:pStyle w:val="Tabellentext"/>
            </w:pPr>
            <w:r>
              <w:t>Sekretorisches Mammakarzinom, Metastase</w:t>
            </w:r>
          </w:p>
        </w:tc>
      </w:tr>
      <w:tr w:rsidR="00D72693" w:rsidRPr="00743DF3" w14:paraId="4F4C9FB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3753027" w14:textId="77777777" w:rsidR="00D72693" w:rsidRPr="00743DF3" w:rsidRDefault="002560AA" w:rsidP="000D33A4">
            <w:pPr>
              <w:pStyle w:val="Tabellentext"/>
              <w:tabs>
                <w:tab w:val="left" w:pos="1110"/>
              </w:tabs>
            </w:pPr>
            <w:r>
              <w:t>8502/9</w:t>
            </w:r>
            <w:r>
              <w:tab/>
            </w:r>
          </w:p>
        </w:tc>
        <w:tc>
          <w:tcPr>
            <w:tcW w:w="7857" w:type="dxa"/>
          </w:tcPr>
          <w:p w14:paraId="11C50B3B" w14:textId="77777777" w:rsidR="00D72693" w:rsidRPr="00743DF3" w:rsidRDefault="002560AA" w:rsidP="004A2346">
            <w:pPr>
              <w:pStyle w:val="Tabellentext"/>
            </w:pPr>
            <w:r>
              <w:t>Sekretorisches Mammakarzinom, unbestimmt ob Primärtumor oder Metastase</w:t>
            </w:r>
          </w:p>
        </w:tc>
      </w:tr>
      <w:tr w:rsidR="00D72693" w:rsidRPr="00743DF3" w14:paraId="0534202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997FBAF" w14:textId="77777777" w:rsidR="00D72693" w:rsidRPr="00743DF3" w:rsidRDefault="002560AA" w:rsidP="000D33A4">
            <w:pPr>
              <w:pStyle w:val="Tabellentext"/>
              <w:tabs>
                <w:tab w:val="left" w:pos="1110"/>
              </w:tabs>
            </w:pPr>
            <w:r>
              <w:t>8503/2</w:t>
            </w:r>
            <w:r>
              <w:tab/>
            </w:r>
          </w:p>
        </w:tc>
        <w:tc>
          <w:tcPr>
            <w:tcW w:w="7857" w:type="dxa"/>
          </w:tcPr>
          <w:p w14:paraId="669F37FF" w14:textId="77777777" w:rsidR="00D72693" w:rsidRPr="00743DF3" w:rsidRDefault="002560AA" w:rsidP="004A2346">
            <w:pPr>
              <w:pStyle w:val="Tabellentext"/>
            </w:pPr>
            <w:r>
              <w:t>Nichtinvasives intraduktales papilläres Adenokarzinom</w:t>
            </w:r>
          </w:p>
        </w:tc>
      </w:tr>
      <w:tr w:rsidR="00D72693" w:rsidRPr="00743DF3" w14:paraId="54FD3CF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BC2754C" w14:textId="77777777" w:rsidR="00D72693" w:rsidRPr="00743DF3" w:rsidRDefault="002560AA" w:rsidP="000D33A4">
            <w:pPr>
              <w:pStyle w:val="Tabellentext"/>
              <w:tabs>
                <w:tab w:val="left" w:pos="1110"/>
              </w:tabs>
            </w:pPr>
            <w:r>
              <w:t>8503/3</w:t>
            </w:r>
            <w:r>
              <w:tab/>
            </w:r>
          </w:p>
        </w:tc>
        <w:tc>
          <w:tcPr>
            <w:tcW w:w="7857" w:type="dxa"/>
          </w:tcPr>
          <w:p w14:paraId="2E1ACB7D" w14:textId="77777777" w:rsidR="00D72693" w:rsidRPr="00743DF3" w:rsidRDefault="002560AA" w:rsidP="004A2346">
            <w:pPr>
              <w:pStyle w:val="Tabellentext"/>
            </w:pPr>
            <w:r>
              <w:t>Intraduktales papilläres Adenokarzinom mit Invasion</w:t>
            </w:r>
          </w:p>
        </w:tc>
      </w:tr>
      <w:tr w:rsidR="00D72693" w:rsidRPr="00743DF3" w14:paraId="57FC71C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217F525" w14:textId="77777777" w:rsidR="00D72693" w:rsidRPr="00743DF3" w:rsidRDefault="002560AA" w:rsidP="000D33A4">
            <w:pPr>
              <w:pStyle w:val="Tabellentext"/>
              <w:tabs>
                <w:tab w:val="left" w:pos="1110"/>
              </w:tabs>
            </w:pPr>
            <w:r>
              <w:t>8503/6</w:t>
            </w:r>
            <w:r>
              <w:tab/>
            </w:r>
          </w:p>
        </w:tc>
        <w:tc>
          <w:tcPr>
            <w:tcW w:w="7857" w:type="dxa"/>
          </w:tcPr>
          <w:p w14:paraId="3C244F21" w14:textId="77777777" w:rsidR="00D72693" w:rsidRPr="00743DF3" w:rsidRDefault="002560AA" w:rsidP="004A2346">
            <w:pPr>
              <w:pStyle w:val="Tabellentext"/>
            </w:pPr>
            <w:r>
              <w:t>Intraduktales papilläres Adenokarzinom mit Invasion, Metastase</w:t>
            </w:r>
          </w:p>
        </w:tc>
      </w:tr>
      <w:tr w:rsidR="00D72693" w:rsidRPr="00743DF3" w14:paraId="0C0ED27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AA63332" w14:textId="77777777" w:rsidR="00D72693" w:rsidRPr="00743DF3" w:rsidRDefault="002560AA" w:rsidP="000D33A4">
            <w:pPr>
              <w:pStyle w:val="Tabellentext"/>
              <w:tabs>
                <w:tab w:val="left" w:pos="1110"/>
              </w:tabs>
            </w:pPr>
            <w:r>
              <w:lastRenderedPageBreak/>
              <w:t>8503/9</w:t>
            </w:r>
            <w:r>
              <w:tab/>
            </w:r>
          </w:p>
        </w:tc>
        <w:tc>
          <w:tcPr>
            <w:tcW w:w="7857" w:type="dxa"/>
          </w:tcPr>
          <w:p w14:paraId="2506AC5B" w14:textId="77777777" w:rsidR="00D72693" w:rsidRPr="00743DF3" w:rsidRDefault="002560AA" w:rsidP="004A2346">
            <w:pPr>
              <w:pStyle w:val="Tabellentext"/>
            </w:pPr>
            <w:r>
              <w:t>Intraduktales papilläres Adenokarzinom mit Invasion, unklar ob Primärtumor oder Metastase</w:t>
            </w:r>
          </w:p>
        </w:tc>
      </w:tr>
      <w:tr w:rsidR="00D72693" w:rsidRPr="00743DF3" w14:paraId="1691101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FACC392" w14:textId="77777777" w:rsidR="00D72693" w:rsidRPr="00743DF3" w:rsidRDefault="002560AA" w:rsidP="000D33A4">
            <w:pPr>
              <w:pStyle w:val="Tabellentext"/>
              <w:tabs>
                <w:tab w:val="left" w:pos="1110"/>
              </w:tabs>
            </w:pPr>
            <w:r>
              <w:t>8504/2</w:t>
            </w:r>
            <w:r>
              <w:tab/>
            </w:r>
          </w:p>
        </w:tc>
        <w:tc>
          <w:tcPr>
            <w:tcW w:w="7857" w:type="dxa"/>
          </w:tcPr>
          <w:p w14:paraId="11D7958D" w14:textId="77777777" w:rsidR="00D72693" w:rsidRPr="00743DF3" w:rsidRDefault="002560AA" w:rsidP="004A2346">
            <w:pPr>
              <w:pStyle w:val="Tabellentext"/>
            </w:pPr>
            <w:r>
              <w:t>Nichtinvasives intrazyst</w:t>
            </w:r>
            <w:r>
              <w:t>isches Karzinom</w:t>
            </w:r>
          </w:p>
        </w:tc>
      </w:tr>
      <w:tr w:rsidR="00D72693" w:rsidRPr="00743DF3" w14:paraId="766D277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622782D" w14:textId="77777777" w:rsidR="00D72693" w:rsidRPr="00743DF3" w:rsidRDefault="002560AA" w:rsidP="000D33A4">
            <w:pPr>
              <w:pStyle w:val="Tabellentext"/>
              <w:tabs>
                <w:tab w:val="left" w:pos="1110"/>
              </w:tabs>
            </w:pPr>
            <w:r>
              <w:t>8504/3</w:t>
            </w:r>
            <w:r>
              <w:tab/>
            </w:r>
          </w:p>
        </w:tc>
        <w:tc>
          <w:tcPr>
            <w:tcW w:w="7857" w:type="dxa"/>
          </w:tcPr>
          <w:p w14:paraId="036936EF" w14:textId="77777777" w:rsidR="00D72693" w:rsidRPr="00743DF3" w:rsidRDefault="002560AA" w:rsidP="004A2346">
            <w:pPr>
              <w:pStyle w:val="Tabellentext"/>
            </w:pPr>
            <w:r>
              <w:t>Intrazystisches Karzinom o. n. A. , intrazystisches papilläres Adenokarzinom</w:t>
            </w:r>
          </w:p>
        </w:tc>
      </w:tr>
      <w:tr w:rsidR="00D72693" w:rsidRPr="00743DF3" w14:paraId="2E268CF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4900CB8" w14:textId="77777777" w:rsidR="00D72693" w:rsidRPr="00743DF3" w:rsidRDefault="002560AA" w:rsidP="000D33A4">
            <w:pPr>
              <w:pStyle w:val="Tabellentext"/>
              <w:tabs>
                <w:tab w:val="left" w:pos="1110"/>
              </w:tabs>
            </w:pPr>
            <w:r>
              <w:t>8507/2</w:t>
            </w:r>
            <w:r>
              <w:tab/>
            </w:r>
          </w:p>
        </w:tc>
        <w:tc>
          <w:tcPr>
            <w:tcW w:w="7857" w:type="dxa"/>
          </w:tcPr>
          <w:p w14:paraId="3544DEDD" w14:textId="77777777" w:rsidR="00D72693" w:rsidRPr="00743DF3" w:rsidRDefault="002560AA" w:rsidP="004A2346">
            <w:pPr>
              <w:pStyle w:val="Tabellentext"/>
            </w:pPr>
            <w:r>
              <w:t>Intraduktales mikropapilläres Karzinom</w:t>
            </w:r>
          </w:p>
        </w:tc>
      </w:tr>
      <w:tr w:rsidR="00D72693" w:rsidRPr="00743DF3" w14:paraId="499393C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7FAC0EA" w14:textId="77777777" w:rsidR="00D72693" w:rsidRPr="00743DF3" w:rsidRDefault="002560AA" w:rsidP="000D33A4">
            <w:pPr>
              <w:pStyle w:val="Tabellentext"/>
              <w:tabs>
                <w:tab w:val="left" w:pos="1110"/>
              </w:tabs>
            </w:pPr>
            <w:r>
              <w:t>8510/3</w:t>
            </w:r>
            <w:r>
              <w:tab/>
            </w:r>
          </w:p>
        </w:tc>
        <w:tc>
          <w:tcPr>
            <w:tcW w:w="7857" w:type="dxa"/>
          </w:tcPr>
          <w:p w14:paraId="09C79B0A" w14:textId="77777777" w:rsidR="00D72693" w:rsidRPr="00743DF3" w:rsidRDefault="002560AA" w:rsidP="004A2346">
            <w:pPr>
              <w:pStyle w:val="Tabellentext"/>
            </w:pPr>
            <w:r>
              <w:t>Medulläres Karzinom o.n.A.</w:t>
            </w:r>
          </w:p>
        </w:tc>
      </w:tr>
      <w:tr w:rsidR="00D72693" w:rsidRPr="00743DF3" w14:paraId="1B22960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D999F53" w14:textId="77777777" w:rsidR="00D72693" w:rsidRPr="00743DF3" w:rsidRDefault="002560AA" w:rsidP="000D33A4">
            <w:pPr>
              <w:pStyle w:val="Tabellentext"/>
              <w:tabs>
                <w:tab w:val="left" w:pos="1110"/>
              </w:tabs>
            </w:pPr>
            <w:r>
              <w:t>8510/6</w:t>
            </w:r>
            <w:r>
              <w:tab/>
            </w:r>
          </w:p>
        </w:tc>
        <w:tc>
          <w:tcPr>
            <w:tcW w:w="7857" w:type="dxa"/>
          </w:tcPr>
          <w:p w14:paraId="4981FF0E" w14:textId="77777777" w:rsidR="00D72693" w:rsidRPr="00743DF3" w:rsidRDefault="002560AA" w:rsidP="004A2346">
            <w:pPr>
              <w:pStyle w:val="Tabellentext"/>
            </w:pPr>
            <w:r>
              <w:t>Medulläres Karzinom o.n.A., Metastase</w:t>
            </w:r>
          </w:p>
        </w:tc>
      </w:tr>
      <w:tr w:rsidR="00D72693" w:rsidRPr="00743DF3" w14:paraId="149EA16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8E156A5" w14:textId="77777777" w:rsidR="00D72693" w:rsidRPr="00743DF3" w:rsidRDefault="002560AA" w:rsidP="000D33A4">
            <w:pPr>
              <w:pStyle w:val="Tabellentext"/>
              <w:tabs>
                <w:tab w:val="left" w:pos="1110"/>
              </w:tabs>
            </w:pPr>
            <w:r>
              <w:t>8510/9</w:t>
            </w:r>
            <w:r>
              <w:tab/>
            </w:r>
          </w:p>
        </w:tc>
        <w:tc>
          <w:tcPr>
            <w:tcW w:w="7857" w:type="dxa"/>
          </w:tcPr>
          <w:p w14:paraId="17C5A6D9" w14:textId="77777777" w:rsidR="00D72693" w:rsidRPr="00743DF3" w:rsidRDefault="002560AA" w:rsidP="004A2346">
            <w:pPr>
              <w:pStyle w:val="Tabellentext"/>
            </w:pPr>
            <w:r>
              <w:t>Medulläres Karzinom o.n.A., unbestimmt ob Primärtumor oder Metastase</w:t>
            </w:r>
          </w:p>
        </w:tc>
      </w:tr>
      <w:tr w:rsidR="00D72693" w:rsidRPr="00743DF3" w14:paraId="2739FC8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4A3E78F" w14:textId="77777777" w:rsidR="00D72693" w:rsidRPr="00743DF3" w:rsidRDefault="002560AA" w:rsidP="000D33A4">
            <w:pPr>
              <w:pStyle w:val="Tabellentext"/>
              <w:tabs>
                <w:tab w:val="left" w:pos="1110"/>
              </w:tabs>
            </w:pPr>
            <w:r>
              <w:t>8520/2</w:t>
            </w:r>
            <w:r>
              <w:tab/>
            </w:r>
          </w:p>
        </w:tc>
        <w:tc>
          <w:tcPr>
            <w:tcW w:w="7857" w:type="dxa"/>
          </w:tcPr>
          <w:p w14:paraId="3EF71052" w14:textId="77777777" w:rsidR="00D72693" w:rsidRPr="00743DF3" w:rsidRDefault="002560AA" w:rsidP="004A2346">
            <w:pPr>
              <w:pStyle w:val="Tabellentext"/>
            </w:pPr>
            <w:r>
              <w:t>Lobuläres Carcinoma in situ o.n.A.</w:t>
            </w:r>
          </w:p>
        </w:tc>
      </w:tr>
      <w:tr w:rsidR="00D72693" w:rsidRPr="00743DF3" w14:paraId="42D10DE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69A49C4" w14:textId="77777777" w:rsidR="00D72693" w:rsidRPr="00743DF3" w:rsidRDefault="002560AA" w:rsidP="000D33A4">
            <w:pPr>
              <w:pStyle w:val="Tabellentext"/>
              <w:tabs>
                <w:tab w:val="left" w:pos="1110"/>
              </w:tabs>
            </w:pPr>
            <w:r>
              <w:t>8520/3</w:t>
            </w:r>
            <w:r>
              <w:tab/>
            </w:r>
          </w:p>
        </w:tc>
        <w:tc>
          <w:tcPr>
            <w:tcW w:w="7857" w:type="dxa"/>
          </w:tcPr>
          <w:p w14:paraId="180CEC47" w14:textId="77777777" w:rsidR="00D72693" w:rsidRPr="00743DF3" w:rsidRDefault="002560AA" w:rsidP="004A2346">
            <w:pPr>
              <w:pStyle w:val="Tabellentext"/>
            </w:pPr>
            <w:r>
              <w:t>Lobuläres Karzinom o.n.A.</w:t>
            </w:r>
          </w:p>
        </w:tc>
      </w:tr>
      <w:tr w:rsidR="00D72693" w:rsidRPr="00743DF3" w14:paraId="2BB8F55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90E190C" w14:textId="77777777" w:rsidR="00D72693" w:rsidRPr="00743DF3" w:rsidRDefault="002560AA" w:rsidP="000D33A4">
            <w:pPr>
              <w:pStyle w:val="Tabellentext"/>
              <w:tabs>
                <w:tab w:val="left" w:pos="1110"/>
              </w:tabs>
            </w:pPr>
            <w:r>
              <w:t>8520/6</w:t>
            </w:r>
            <w:r>
              <w:tab/>
            </w:r>
          </w:p>
        </w:tc>
        <w:tc>
          <w:tcPr>
            <w:tcW w:w="7857" w:type="dxa"/>
          </w:tcPr>
          <w:p w14:paraId="5CE3D6EC" w14:textId="77777777" w:rsidR="00D72693" w:rsidRPr="00743DF3" w:rsidRDefault="002560AA" w:rsidP="004A2346">
            <w:pPr>
              <w:pStyle w:val="Tabellentext"/>
            </w:pPr>
            <w:r>
              <w:t>Lobuläres Karzinom o.n.A., Metastase</w:t>
            </w:r>
          </w:p>
        </w:tc>
      </w:tr>
      <w:tr w:rsidR="00D72693" w:rsidRPr="00743DF3" w14:paraId="72E8EF0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1A93A76" w14:textId="77777777" w:rsidR="00D72693" w:rsidRPr="00743DF3" w:rsidRDefault="002560AA" w:rsidP="000D33A4">
            <w:pPr>
              <w:pStyle w:val="Tabellentext"/>
              <w:tabs>
                <w:tab w:val="left" w:pos="1110"/>
              </w:tabs>
            </w:pPr>
            <w:r>
              <w:t>8520/9</w:t>
            </w:r>
            <w:r>
              <w:tab/>
            </w:r>
          </w:p>
        </w:tc>
        <w:tc>
          <w:tcPr>
            <w:tcW w:w="7857" w:type="dxa"/>
          </w:tcPr>
          <w:p w14:paraId="0434A6A0" w14:textId="77777777" w:rsidR="00D72693" w:rsidRPr="00743DF3" w:rsidRDefault="002560AA" w:rsidP="004A2346">
            <w:pPr>
              <w:pStyle w:val="Tabellentext"/>
            </w:pPr>
            <w:r>
              <w:t xml:space="preserve">Lobuläres Karzinom o.n.A., unbestimmt ob Primärtumor </w:t>
            </w:r>
            <w:r>
              <w:t>oder Metastase</w:t>
            </w:r>
          </w:p>
        </w:tc>
      </w:tr>
      <w:tr w:rsidR="00D72693" w:rsidRPr="00743DF3" w14:paraId="0729935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D262A57" w14:textId="77777777" w:rsidR="00D72693" w:rsidRPr="00743DF3" w:rsidRDefault="002560AA" w:rsidP="000D33A4">
            <w:pPr>
              <w:pStyle w:val="Tabellentext"/>
              <w:tabs>
                <w:tab w:val="left" w:pos="1110"/>
              </w:tabs>
            </w:pPr>
            <w:r>
              <w:t>8522/3</w:t>
            </w:r>
            <w:r>
              <w:tab/>
            </w:r>
          </w:p>
        </w:tc>
        <w:tc>
          <w:tcPr>
            <w:tcW w:w="7857" w:type="dxa"/>
          </w:tcPr>
          <w:p w14:paraId="6C334D4E" w14:textId="77777777" w:rsidR="00D72693" w:rsidRPr="00743DF3" w:rsidRDefault="002560AA" w:rsidP="004A2346">
            <w:pPr>
              <w:pStyle w:val="Tabellentext"/>
            </w:pPr>
            <w:r>
              <w:t>Invasives duktales und lobuläres Karzinom</w:t>
            </w:r>
          </w:p>
        </w:tc>
      </w:tr>
      <w:tr w:rsidR="00D72693" w:rsidRPr="00743DF3" w14:paraId="5939092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1070B29" w14:textId="77777777" w:rsidR="00D72693" w:rsidRPr="00743DF3" w:rsidRDefault="002560AA" w:rsidP="000D33A4">
            <w:pPr>
              <w:pStyle w:val="Tabellentext"/>
              <w:tabs>
                <w:tab w:val="left" w:pos="1110"/>
              </w:tabs>
            </w:pPr>
            <w:r>
              <w:t>8522/6</w:t>
            </w:r>
            <w:r>
              <w:tab/>
            </w:r>
          </w:p>
        </w:tc>
        <w:tc>
          <w:tcPr>
            <w:tcW w:w="7857" w:type="dxa"/>
          </w:tcPr>
          <w:p w14:paraId="6643FC75" w14:textId="77777777" w:rsidR="00D72693" w:rsidRPr="00743DF3" w:rsidRDefault="002560AA" w:rsidP="004A2346">
            <w:pPr>
              <w:pStyle w:val="Tabellentext"/>
            </w:pPr>
            <w:r>
              <w:t>Invasives duktales und lobuläres Karzinom, Metastase</w:t>
            </w:r>
          </w:p>
        </w:tc>
      </w:tr>
      <w:tr w:rsidR="00D72693" w:rsidRPr="00743DF3" w14:paraId="3DBECBF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C218957" w14:textId="77777777" w:rsidR="00D72693" w:rsidRPr="00743DF3" w:rsidRDefault="002560AA" w:rsidP="000D33A4">
            <w:pPr>
              <w:pStyle w:val="Tabellentext"/>
              <w:tabs>
                <w:tab w:val="left" w:pos="1110"/>
              </w:tabs>
            </w:pPr>
            <w:r>
              <w:t>8522/9</w:t>
            </w:r>
            <w:r>
              <w:tab/>
            </w:r>
          </w:p>
        </w:tc>
        <w:tc>
          <w:tcPr>
            <w:tcW w:w="7857" w:type="dxa"/>
          </w:tcPr>
          <w:p w14:paraId="2D9EBCD4" w14:textId="77777777" w:rsidR="00D72693" w:rsidRPr="00743DF3" w:rsidRDefault="002560AA" w:rsidP="004A2346">
            <w:pPr>
              <w:pStyle w:val="Tabellentext"/>
            </w:pPr>
            <w:r>
              <w:t>Invasives duktales und lobuläres Karzinom, unbestimmt ob Primärtumor oder Metastase</w:t>
            </w:r>
          </w:p>
        </w:tc>
      </w:tr>
      <w:tr w:rsidR="00D72693" w:rsidRPr="00743DF3" w14:paraId="3A12D65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BA45A83" w14:textId="77777777" w:rsidR="00D72693" w:rsidRPr="00743DF3" w:rsidRDefault="002560AA" w:rsidP="000D33A4">
            <w:pPr>
              <w:pStyle w:val="Tabellentext"/>
              <w:tabs>
                <w:tab w:val="left" w:pos="1110"/>
              </w:tabs>
            </w:pPr>
            <w:r>
              <w:t>8523/3</w:t>
            </w:r>
            <w:r>
              <w:tab/>
            </w:r>
          </w:p>
        </w:tc>
        <w:tc>
          <w:tcPr>
            <w:tcW w:w="7857" w:type="dxa"/>
          </w:tcPr>
          <w:p w14:paraId="4B3136DF" w14:textId="77777777" w:rsidR="00D72693" w:rsidRPr="00743DF3" w:rsidRDefault="002560AA" w:rsidP="004A2346">
            <w:pPr>
              <w:pStyle w:val="Tabellentext"/>
            </w:pPr>
            <w:r>
              <w:t>invasives duktales Karzinom gemischt mit anderen Karzinom-Typen</w:t>
            </w:r>
          </w:p>
        </w:tc>
      </w:tr>
      <w:tr w:rsidR="00D72693" w:rsidRPr="00743DF3" w14:paraId="44ABA82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FB58C76" w14:textId="77777777" w:rsidR="00D72693" w:rsidRPr="00743DF3" w:rsidRDefault="002560AA" w:rsidP="000D33A4">
            <w:pPr>
              <w:pStyle w:val="Tabellentext"/>
              <w:tabs>
                <w:tab w:val="left" w:pos="1110"/>
              </w:tabs>
            </w:pPr>
            <w:r>
              <w:t>8523/6</w:t>
            </w:r>
            <w:r>
              <w:tab/>
            </w:r>
          </w:p>
        </w:tc>
        <w:tc>
          <w:tcPr>
            <w:tcW w:w="7857" w:type="dxa"/>
          </w:tcPr>
          <w:p w14:paraId="72DA884B" w14:textId="77777777" w:rsidR="00D72693" w:rsidRPr="00743DF3" w:rsidRDefault="002560AA" w:rsidP="004A2346">
            <w:pPr>
              <w:pStyle w:val="Tabellentext"/>
            </w:pPr>
            <w:r>
              <w:t>invasives duktales Karzinom gemischt mit anderen Karzinom-Typen, Metastase</w:t>
            </w:r>
          </w:p>
        </w:tc>
      </w:tr>
      <w:tr w:rsidR="00D72693" w:rsidRPr="00743DF3" w14:paraId="6D94000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85E79DF" w14:textId="77777777" w:rsidR="00D72693" w:rsidRPr="00743DF3" w:rsidRDefault="002560AA" w:rsidP="000D33A4">
            <w:pPr>
              <w:pStyle w:val="Tabellentext"/>
              <w:tabs>
                <w:tab w:val="left" w:pos="1110"/>
              </w:tabs>
            </w:pPr>
            <w:r>
              <w:t>8523/9</w:t>
            </w:r>
            <w:r>
              <w:tab/>
            </w:r>
          </w:p>
        </w:tc>
        <w:tc>
          <w:tcPr>
            <w:tcW w:w="7857" w:type="dxa"/>
          </w:tcPr>
          <w:p w14:paraId="2B761F1A" w14:textId="77777777" w:rsidR="00D72693" w:rsidRPr="00743DF3" w:rsidRDefault="002560AA" w:rsidP="004A2346">
            <w:pPr>
              <w:pStyle w:val="Tabellentext"/>
            </w:pPr>
            <w:r>
              <w:t>invasives duktales Karzinom gemischt mit anderen Karzinom-Typen, unbestimmt ob Primärtumor oder Metastase</w:t>
            </w:r>
          </w:p>
        </w:tc>
      </w:tr>
      <w:tr w:rsidR="00D72693" w:rsidRPr="00743DF3" w14:paraId="0713E8F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1D24012" w14:textId="77777777" w:rsidR="00D72693" w:rsidRPr="00743DF3" w:rsidRDefault="002560AA" w:rsidP="000D33A4">
            <w:pPr>
              <w:pStyle w:val="Tabellentext"/>
              <w:tabs>
                <w:tab w:val="left" w:pos="1110"/>
              </w:tabs>
            </w:pPr>
            <w:r>
              <w:t>8524/3</w:t>
            </w:r>
            <w:r>
              <w:tab/>
            </w:r>
          </w:p>
        </w:tc>
        <w:tc>
          <w:tcPr>
            <w:tcW w:w="7857" w:type="dxa"/>
          </w:tcPr>
          <w:p w14:paraId="59F0D478" w14:textId="77777777" w:rsidR="00D72693" w:rsidRPr="00743DF3" w:rsidRDefault="002560AA" w:rsidP="004A2346">
            <w:pPr>
              <w:pStyle w:val="Tabellentext"/>
            </w:pPr>
            <w:r>
              <w:t>invasives lobuläres Karzinom gemischt mit anderen Karzinom-Typen</w:t>
            </w:r>
          </w:p>
        </w:tc>
      </w:tr>
      <w:tr w:rsidR="00D72693" w:rsidRPr="00743DF3" w14:paraId="10A10CB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1DC4E3A" w14:textId="77777777" w:rsidR="00D72693" w:rsidRPr="00743DF3" w:rsidRDefault="002560AA" w:rsidP="000D33A4">
            <w:pPr>
              <w:pStyle w:val="Tabellentext"/>
              <w:tabs>
                <w:tab w:val="left" w:pos="1110"/>
              </w:tabs>
            </w:pPr>
            <w:r>
              <w:t>8524/6</w:t>
            </w:r>
            <w:r>
              <w:tab/>
            </w:r>
          </w:p>
        </w:tc>
        <w:tc>
          <w:tcPr>
            <w:tcW w:w="7857" w:type="dxa"/>
          </w:tcPr>
          <w:p w14:paraId="1BB1D765" w14:textId="77777777" w:rsidR="00D72693" w:rsidRPr="00743DF3" w:rsidRDefault="002560AA" w:rsidP="004A2346">
            <w:pPr>
              <w:pStyle w:val="Tabellentext"/>
            </w:pPr>
            <w:r>
              <w:t>invasives lobuläres Karzinom gemischt mit anderen Karzinom-Typen, M</w:t>
            </w:r>
            <w:r>
              <w:t>etastase</w:t>
            </w:r>
          </w:p>
        </w:tc>
      </w:tr>
      <w:tr w:rsidR="00D72693" w:rsidRPr="00743DF3" w14:paraId="6DDFD40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D72A0B4" w14:textId="77777777" w:rsidR="00D72693" w:rsidRPr="00743DF3" w:rsidRDefault="002560AA" w:rsidP="000D33A4">
            <w:pPr>
              <w:pStyle w:val="Tabellentext"/>
              <w:tabs>
                <w:tab w:val="left" w:pos="1110"/>
              </w:tabs>
            </w:pPr>
            <w:r>
              <w:t>8524/9</w:t>
            </w:r>
            <w:r>
              <w:tab/>
            </w:r>
          </w:p>
        </w:tc>
        <w:tc>
          <w:tcPr>
            <w:tcW w:w="7857" w:type="dxa"/>
          </w:tcPr>
          <w:p w14:paraId="018BDE67" w14:textId="77777777" w:rsidR="00D72693" w:rsidRPr="00743DF3" w:rsidRDefault="002560AA" w:rsidP="004A2346">
            <w:pPr>
              <w:pStyle w:val="Tabellentext"/>
            </w:pPr>
            <w:r>
              <w:t>invasives lobuläres Karzinom gemischt mit anderen Karzinom-Typen, unbestimmt ob Primärtumor oder Metastase</w:t>
            </w:r>
          </w:p>
        </w:tc>
      </w:tr>
      <w:tr w:rsidR="00D72693" w:rsidRPr="00743DF3" w14:paraId="0E664A3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ED71798" w14:textId="77777777" w:rsidR="00D72693" w:rsidRPr="00743DF3" w:rsidRDefault="002560AA" w:rsidP="000D33A4">
            <w:pPr>
              <w:pStyle w:val="Tabellentext"/>
              <w:tabs>
                <w:tab w:val="left" w:pos="1110"/>
              </w:tabs>
            </w:pPr>
            <w:r>
              <w:t>8530/3</w:t>
            </w:r>
            <w:r>
              <w:tab/>
            </w:r>
          </w:p>
        </w:tc>
        <w:tc>
          <w:tcPr>
            <w:tcW w:w="7857" w:type="dxa"/>
          </w:tcPr>
          <w:p w14:paraId="5CB106FF" w14:textId="77777777" w:rsidR="00D72693" w:rsidRPr="00743DF3" w:rsidRDefault="002560AA" w:rsidP="004A2346">
            <w:pPr>
              <w:pStyle w:val="Tabellentext"/>
            </w:pPr>
            <w:r>
              <w:t>Inflammatorisches Karzinom</w:t>
            </w:r>
          </w:p>
        </w:tc>
      </w:tr>
      <w:tr w:rsidR="00D72693" w:rsidRPr="00743DF3" w14:paraId="3B56F3D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53AEBB1" w14:textId="77777777" w:rsidR="00D72693" w:rsidRPr="00743DF3" w:rsidRDefault="002560AA" w:rsidP="000D33A4">
            <w:pPr>
              <w:pStyle w:val="Tabellentext"/>
              <w:tabs>
                <w:tab w:val="left" w:pos="1110"/>
              </w:tabs>
            </w:pPr>
            <w:r>
              <w:t>8530/6</w:t>
            </w:r>
            <w:r>
              <w:tab/>
            </w:r>
          </w:p>
        </w:tc>
        <w:tc>
          <w:tcPr>
            <w:tcW w:w="7857" w:type="dxa"/>
          </w:tcPr>
          <w:p w14:paraId="40709D7F" w14:textId="77777777" w:rsidR="00D72693" w:rsidRPr="00743DF3" w:rsidRDefault="002560AA" w:rsidP="004A2346">
            <w:pPr>
              <w:pStyle w:val="Tabellentext"/>
            </w:pPr>
            <w:r>
              <w:t>Inflammatorisches Karzinom, Metastase</w:t>
            </w:r>
          </w:p>
        </w:tc>
      </w:tr>
      <w:tr w:rsidR="00D72693" w:rsidRPr="00743DF3" w14:paraId="4FAE1A6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1D47B3C" w14:textId="77777777" w:rsidR="00D72693" w:rsidRPr="00743DF3" w:rsidRDefault="002560AA" w:rsidP="000D33A4">
            <w:pPr>
              <w:pStyle w:val="Tabellentext"/>
              <w:tabs>
                <w:tab w:val="left" w:pos="1110"/>
              </w:tabs>
            </w:pPr>
            <w:r>
              <w:t>8530/9</w:t>
            </w:r>
            <w:r>
              <w:tab/>
            </w:r>
          </w:p>
        </w:tc>
        <w:tc>
          <w:tcPr>
            <w:tcW w:w="7857" w:type="dxa"/>
          </w:tcPr>
          <w:p w14:paraId="1F886C43" w14:textId="77777777" w:rsidR="00D72693" w:rsidRPr="00743DF3" w:rsidRDefault="002560AA" w:rsidP="004A2346">
            <w:pPr>
              <w:pStyle w:val="Tabellentext"/>
            </w:pPr>
            <w:r>
              <w:t>Inflammatorisches Karzinom, unbestimmt ob Primärtumor oder Metastase</w:t>
            </w:r>
          </w:p>
        </w:tc>
      </w:tr>
      <w:tr w:rsidR="00D72693" w:rsidRPr="00743DF3" w14:paraId="1DADACE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5380057" w14:textId="77777777" w:rsidR="00D72693" w:rsidRPr="00743DF3" w:rsidRDefault="002560AA" w:rsidP="000D33A4">
            <w:pPr>
              <w:pStyle w:val="Tabellentext"/>
              <w:tabs>
                <w:tab w:val="left" w:pos="1110"/>
              </w:tabs>
            </w:pPr>
            <w:r>
              <w:t>8540/3</w:t>
            </w:r>
            <w:r>
              <w:tab/>
            </w:r>
          </w:p>
        </w:tc>
        <w:tc>
          <w:tcPr>
            <w:tcW w:w="7857" w:type="dxa"/>
          </w:tcPr>
          <w:p w14:paraId="3071ED69" w14:textId="77777777" w:rsidR="00D72693" w:rsidRPr="00743DF3" w:rsidRDefault="002560AA" w:rsidP="004A2346">
            <w:pPr>
              <w:pStyle w:val="Tabellentext"/>
            </w:pPr>
            <w:r>
              <w:t>M. Paget der Brust</w:t>
            </w:r>
          </w:p>
        </w:tc>
      </w:tr>
      <w:tr w:rsidR="00D72693" w:rsidRPr="00743DF3" w14:paraId="48A1C0D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ACE4ED7" w14:textId="77777777" w:rsidR="00D72693" w:rsidRPr="00743DF3" w:rsidRDefault="002560AA" w:rsidP="000D33A4">
            <w:pPr>
              <w:pStyle w:val="Tabellentext"/>
              <w:tabs>
                <w:tab w:val="left" w:pos="1110"/>
              </w:tabs>
            </w:pPr>
            <w:r>
              <w:t>8541/3</w:t>
            </w:r>
            <w:r>
              <w:tab/>
            </w:r>
          </w:p>
        </w:tc>
        <w:tc>
          <w:tcPr>
            <w:tcW w:w="7857" w:type="dxa"/>
          </w:tcPr>
          <w:p w14:paraId="47B367CB" w14:textId="77777777" w:rsidR="00D72693" w:rsidRPr="00743DF3" w:rsidRDefault="002560AA" w:rsidP="004A2346">
            <w:pPr>
              <w:pStyle w:val="Tabellentext"/>
            </w:pPr>
            <w:r>
              <w:t>M. Paget mit invasivem duktalem Karzinom</w:t>
            </w:r>
          </w:p>
        </w:tc>
      </w:tr>
      <w:tr w:rsidR="00D72693" w:rsidRPr="00743DF3" w14:paraId="729CDA8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070001B" w14:textId="77777777" w:rsidR="00D72693" w:rsidRPr="00743DF3" w:rsidRDefault="002560AA" w:rsidP="000D33A4">
            <w:pPr>
              <w:pStyle w:val="Tabellentext"/>
              <w:tabs>
                <w:tab w:val="left" w:pos="1110"/>
              </w:tabs>
            </w:pPr>
            <w:r>
              <w:t>8541/6</w:t>
            </w:r>
            <w:r>
              <w:tab/>
            </w:r>
          </w:p>
        </w:tc>
        <w:tc>
          <w:tcPr>
            <w:tcW w:w="7857" w:type="dxa"/>
          </w:tcPr>
          <w:p w14:paraId="63C0B2EB" w14:textId="77777777" w:rsidR="00D72693" w:rsidRPr="00743DF3" w:rsidRDefault="002560AA" w:rsidP="004A2346">
            <w:pPr>
              <w:pStyle w:val="Tabellentext"/>
            </w:pPr>
            <w:r>
              <w:t>M. Paget mit invasivem duktalem Karzinom, Metastase</w:t>
            </w:r>
          </w:p>
        </w:tc>
      </w:tr>
      <w:tr w:rsidR="00D72693" w:rsidRPr="00743DF3" w14:paraId="25B4318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6786DB3" w14:textId="77777777" w:rsidR="00D72693" w:rsidRPr="00743DF3" w:rsidRDefault="002560AA" w:rsidP="000D33A4">
            <w:pPr>
              <w:pStyle w:val="Tabellentext"/>
              <w:tabs>
                <w:tab w:val="left" w:pos="1110"/>
              </w:tabs>
            </w:pPr>
            <w:r>
              <w:t>8541/9</w:t>
            </w:r>
            <w:r>
              <w:tab/>
            </w:r>
          </w:p>
        </w:tc>
        <w:tc>
          <w:tcPr>
            <w:tcW w:w="7857" w:type="dxa"/>
          </w:tcPr>
          <w:p w14:paraId="55151ADB" w14:textId="77777777" w:rsidR="00D72693" w:rsidRPr="00743DF3" w:rsidRDefault="002560AA" w:rsidP="004A2346">
            <w:pPr>
              <w:pStyle w:val="Tabellentext"/>
            </w:pPr>
            <w:r>
              <w:t>M. Paget mit invasivem duktalem Karzinom, unklar ob Primärtumor oder Metastase</w:t>
            </w:r>
          </w:p>
        </w:tc>
      </w:tr>
      <w:tr w:rsidR="00D72693" w:rsidRPr="00743DF3" w14:paraId="43EBC52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CDDE0F1" w14:textId="77777777" w:rsidR="00D72693" w:rsidRPr="00743DF3" w:rsidRDefault="002560AA" w:rsidP="000D33A4">
            <w:pPr>
              <w:pStyle w:val="Tabellentext"/>
              <w:tabs>
                <w:tab w:val="left" w:pos="1110"/>
              </w:tabs>
            </w:pPr>
            <w:r>
              <w:t>8543/3</w:t>
            </w:r>
            <w:r>
              <w:tab/>
            </w:r>
          </w:p>
        </w:tc>
        <w:tc>
          <w:tcPr>
            <w:tcW w:w="7857" w:type="dxa"/>
          </w:tcPr>
          <w:p w14:paraId="370B348D" w14:textId="77777777" w:rsidR="00D72693" w:rsidRPr="00743DF3" w:rsidRDefault="002560AA" w:rsidP="004A2346">
            <w:pPr>
              <w:pStyle w:val="Tabellentext"/>
            </w:pPr>
            <w:r>
              <w:t>M. Paget mit nichtinvasivem intraduktalem Karzinom</w:t>
            </w:r>
          </w:p>
        </w:tc>
      </w:tr>
      <w:tr w:rsidR="00D72693" w:rsidRPr="00743DF3" w14:paraId="1518B0C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6F6A73B" w14:textId="77777777" w:rsidR="00D72693" w:rsidRPr="00743DF3" w:rsidRDefault="002560AA" w:rsidP="000D33A4">
            <w:pPr>
              <w:pStyle w:val="Tabellentext"/>
              <w:tabs>
                <w:tab w:val="left" w:pos="1110"/>
              </w:tabs>
            </w:pPr>
            <w:r>
              <w:t>8550/3</w:t>
            </w:r>
            <w:r>
              <w:tab/>
            </w:r>
          </w:p>
        </w:tc>
        <w:tc>
          <w:tcPr>
            <w:tcW w:w="7857" w:type="dxa"/>
          </w:tcPr>
          <w:p w14:paraId="7F7A6243" w14:textId="77777777" w:rsidR="00D72693" w:rsidRPr="00743DF3" w:rsidRDefault="002560AA" w:rsidP="004A2346">
            <w:pPr>
              <w:pStyle w:val="Tabellentext"/>
            </w:pPr>
            <w:r>
              <w:t>Azinuszellkarzinom</w:t>
            </w:r>
          </w:p>
        </w:tc>
      </w:tr>
      <w:tr w:rsidR="00D72693" w:rsidRPr="00743DF3" w14:paraId="18E9EF4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F41C53C" w14:textId="77777777" w:rsidR="00D72693" w:rsidRPr="00743DF3" w:rsidRDefault="002560AA" w:rsidP="000D33A4">
            <w:pPr>
              <w:pStyle w:val="Tabellentext"/>
              <w:tabs>
                <w:tab w:val="left" w:pos="1110"/>
              </w:tabs>
            </w:pPr>
            <w:r>
              <w:t>8550/6</w:t>
            </w:r>
            <w:r>
              <w:tab/>
            </w:r>
          </w:p>
        </w:tc>
        <w:tc>
          <w:tcPr>
            <w:tcW w:w="7857" w:type="dxa"/>
          </w:tcPr>
          <w:p w14:paraId="493888EE" w14:textId="77777777" w:rsidR="00D72693" w:rsidRPr="00743DF3" w:rsidRDefault="002560AA" w:rsidP="004A2346">
            <w:pPr>
              <w:pStyle w:val="Tabellentext"/>
            </w:pPr>
            <w:r>
              <w:t>Azinuszellkarzinom, Metastase</w:t>
            </w:r>
          </w:p>
        </w:tc>
      </w:tr>
      <w:tr w:rsidR="00D72693" w:rsidRPr="00743DF3" w14:paraId="76BE893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18E1278" w14:textId="77777777" w:rsidR="00D72693" w:rsidRPr="00743DF3" w:rsidRDefault="002560AA" w:rsidP="000D33A4">
            <w:pPr>
              <w:pStyle w:val="Tabellentext"/>
              <w:tabs>
                <w:tab w:val="left" w:pos="1110"/>
              </w:tabs>
            </w:pPr>
            <w:r>
              <w:t>8550/9</w:t>
            </w:r>
            <w:r>
              <w:tab/>
            </w:r>
          </w:p>
        </w:tc>
        <w:tc>
          <w:tcPr>
            <w:tcW w:w="7857" w:type="dxa"/>
          </w:tcPr>
          <w:p w14:paraId="226779F6" w14:textId="77777777" w:rsidR="00D72693" w:rsidRPr="00743DF3" w:rsidRDefault="002560AA" w:rsidP="004A2346">
            <w:pPr>
              <w:pStyle w:val="Tabellentext"/>
            </w:pPr>
            <w:r>
              <w:t>Azinuszellkarzinom, unbestimmt ob Primärt</w:t>
            </w:r>
            <w:r>
              <w:t>umor oder Metastase</w:t>
            </w:r>
          </w:p>
        </w:tc>
      </w:tr>
      <w:tr w:rsidR="00D72693" w:rsidRPr="00743DF3" w14:paraId="05EB91D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6A2DB53" w14:textId="77777777" w:rsidR="00D72693" w:rsidRPr="00743DF3" w:rsidRDefault="002560AA" w:rsidP="000D33A4">
            <w:pPr>
              <w:pStyle w:val="Tabellentext"/>
              <w:tabs>
                <w:tab w:val="left" w:pos="1110"/>
              </w:tabs>
            </w:pPr>
            <w:r>
              <w:t>8560/3</w:t>
            </w:r>
            <w:r>
              <w:tab/>
            </w:r>
          </w:p>
        </w:tc>
        <w:tc>
          <w:tcPr>
            <w:tcW w:w="7857" w:type="dxa"/>
          </w:tcPr>
          <w:p w14:paraId="30C4B8A0" w14:textId="77777777" w:rsidR="00D72693" w:rsidRPr="00743DF3" w:rsidRDefault="002560AA" w:rsidP="004A2346">
            <w:pPr>
              <w:pStyle w:val="Tabellentext"/>
            </w:pPr>
            <w:r>
              <w:t>Adenosquamöses Karzinom</w:t>
            </w:r>
          </w:p>
        </w:tc>
      </w:tr>
      <w:tr w:rsidR="00D72693" w:rsidRPr="00743DF3" w14:paraId="63AC38A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945C18A" w14:textId="77777777" w:rsidR="00D72693" w:rsidRPr="00743DF3" w:rsidRDefault="002560AA" w:rsidP="000D33A4">
            <w:pPr>
              <w:pStyle w:val="Tabellentext"/>
              <w:tabs>
                <w:tab w:val="left" w:pos="1110"/>
              </w:tabs>
            </w:pPr>
            <w:r>
              <w:t>8560/6</w:t>
            </w:r>
            <w:r>
              <w:tab/>
            </w:r>
          </w:p>
        </w:tc>
        <w:tc>
          <w:tcPr>
            <w:tcW w:w="7857" w:type="dxa"/>
          </w:tcPr>
          <w:p w14:paraId="441E90F7" w14:textId="77777777" w:rsidR="00D72693" w:rsidRPr="00743DF3" w:rsidRDefault="002560AA" w:rsidP="004A2346">
            <w:pPr>
              <w:pStyle w:val="Tabellentext"/>
            </w:pPr>
            <w:r>
              <w:t>Adenosquamöses Karzinom, Metastase</w:t>
            </w:r>
          </w:p>
        </w:tc>
      </w:tr>
      <w:tr w:rsidR="00D72693" w:rsidRPr="00743DF3" w14:paraId="1B988D7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1067892" w14:textId="77777777" w:rsidR="00D72693" w:rsidRPr="00743DF3" w:rsidRDefault="002560AA" w:rsidP="000D33A4">
            <w:pPr>
              <w:pStyle w:val="Tabellentext"/>
              <w:tabs>
                <w:tab w:val="left" w:pos="1110"/>
              </w:tabs>
            </w:pPr>
            <w:r>
              <w:t>8560/9</w:t>
            </w:r>
            <w:r>
              <w:tab/>
            </w:r>
          </w:p>
        </w:tc>
        <w:tc>
          <w:tcPr>
            <w:tcW w:w="7857" w:type="dxa"/>
          </w:tcPr>
          <w:p w14:paraId="504C5653" w14:textId="77777777" w:rsidR="00D72693" w:rsidRPr="00743DF3" w:rsidRDefault="002560AA" w:rsidP="004A2346">
            <w:pPr>
              <w:pStyle w:val="Tabellentext"/>
            </w:pPr>
            <w:r>
              <w:t>Adenosquamöses Karzinom, unbestimmt ob Primärtumor oder Metastase</w:t>
            </w:r>
          </w:p>
        </w:tc>
      </w:tr>
      <w:tr w:rsidR="00D72693" w:rsidRPr="00743DF3" w14:paraId="7983325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677C381" w14:textId="77777777" w:rsidR="00D72693" w:rsidRPr="00743DF3" w:rsidRDefault="002560AA" w:rsidP="000D33A4">
            <w:pPr>
              <w:pStyle w:val="Tabellentext"/>
              <w:tabs>
                <w:tab w:val="left" w:pos="1110"/>
              </w:tabs>
            </w:pPr>
            <w:r>
              <w:lastRenderedPageBreak/>
              <w:t>8572/3</w:t>
            </w:r>
            <w:r>
              <w:tab/>
            </w:r>
          </w:p>
        </w:tc>
        <w:tc>
          <w:tcPr>
            <w:tcW w:w="7857" w:type="dxa"/>
          </w:tcPr>
          <w:p w14:paraId="7B940B52" w14:textId="77777777" w:rsidR="00D72693" w:rsidRPr="00743DF3" w:rsidRDefault="002560AA" w:rsidP="004A2346">
            <w:pPr>
              <w:pStyle w:val="Tabellentext"/>
            </w:pPr>
            <w:r>
              <w:t>Adenokarzinom mit Spindelzellmetaplasie</w:t>
            </w:r>
          </w:p>
        </w:tc>
      </w:tr>
      <w:tr w:rsidR="00D72693" w:rsidRPr="00743DF3" w14:paraId="6260C51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92FF114" w14:textId="77777777" w:rsidR="00D72693" w:rsidRPr="00743DF3" w:rsidRDefault="002560AA" w:rsidP="000D33A4">
            <w:pPr>
              <w:pStyle w:val="Tabellentext"/>
              <w:tabs>
                <w:tab w:val="left" w:pos="1110"/>
              </w:tabs>
            </w:pPr>
            <w:r>
              <w:t>8572/6</w:t>
            </w:r>
            <w:r>
              <w:tab/>
            </w:r>
          </w:p>
        </w:tc>
        <w:tc>
          <w:tcPr>
            <w:tcW w:w="7857" w:type="dxa"/>
          </w:tcPr>
          <w:p w14:paraId="7F405744" w14:textId="77777777" w:rsidR="00D72693" w:rsidRPr="00743DF3" w:rsidRDefault="002560AA" w:rsidP="004A2346">
            <w:pPr>
              <w:pStyle w:val="Tabellentext"/>
            </w:pPr>
            <w:r>
              <w:t>Adenokarzinom mit Spindelzellmetaplasie, Metastase</w:t>
            </w:r>
          </w:p>
        </w:tc>
      </w:tr>
      <w:tr w:rsidR="00D72693" w:rsidRPr="00743DF3" w14:paraId="2575F4A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575C0B9" w14:textId="77777777" w:rsidR="00D72693" w:rsidRPr="00743DF3" w:rsidRDefault="002560AA" w:rsidP="000D33A4">
            <w:pPr>
              <w:pStyle w:val="Tabellentext"/>
              <w:tabs>
                <w:tab w:val="left" w:pos="1110"/>
              </w:tabs>
            </w:pPr>
            <w:r>
              <w:t>8572/9</w:t>
            </w:r>
            <w:r>
              <w:tab/>
            </w:r>
          </w:p>
        </w:tc>
        <w:tc>
          <w:tcPr>
            <w:tcW w:w="7857" w:type="dxa"/>
          </w:tcPr>
          <w:p w14:paraId="016F49FC" w14:textId="77777777" w:rsidR="00D72693" w:rsidRPr="00743DF3" w:rsidRDefault="002560AA" w:rsidP="004A2346">
            <w:pPr>
              <w:pStyle w:val="Tabellentext"/>
            </w:pPr>
            <w:r>
              <w:t>Adenokarzinom mit Spindelzellmetaplasie, unbestimmt ob Primärtumor oder Metastase</w:t>
            </w:r>
          </w:p>
        </w:tc>
      </w:tr>
      <w:tr w:rsidR="00D72693" w:rsidRPr="00743DF3" w14:paraId="7DD4600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9389087" w14:textId="77777777" w:rsidR="00D72693" w:rsidRPr="00743DF3" w:rsidRDefault="002560AA" w:rsidP="000D33A4">
            <w:pPr>
              <w:pStyle w:val="Tabellentext"/>
              <w:tabs>
                <w:tab w:val="left" w:pos="1110"/>
              </w:tabs>
            </w:pPr>
            <w:r>
              <w:t>8574/3</w:t>
            </w:r>
            <w:r>
              <w:tab/>
            </w:r>
          </w:p>
        </w:tc>
        <w:tc>
          <w:tcPr>
            <w:tcW w:w="7857" w:type="dxa"/>
          </w:tcPr>
          <w:p w14:paraId="4A0D5DCD" w14:textId="77777777" w:rsidR="00D72693" w:rsidRPr="00743DF3" w:rsidRDefault="002560AA" w:rsidP="004A2346">
            <w:pPr>
              <w:pStyle w:val="Tabellentext"/>
            </w:pPr>
            <w:r>
              <w:t>Adenokarzinom mit neuroendokriner Differenzierung</w:t>
            </w:r>
          </w:p>
        </w:tc>
      </w:tr>
      <w:tr w:rsidR="00D72693" w:rsidRPr="00743DF3" w14:paraId="056420D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774F596" w14:textId="77777777" w:rsidR="00D72693" w:rsidRPr="00743DF3" w:rsidRDefault="002560AA" w:rsidP="000D33A4">
            <w:pPr>
              <w:pStyle w:val="Tabellentext"/>
              <w:tabs>
                <w:tab w:val="left" w:pos="1110"/>
              </w:tabs>
            </w:pPr>
            <w:r>
              <w:t>8575/3</w:t>
            </w:r>
            <w:r>
              <w:tab/>
            </w:r>
          </w:p>
        </w:tc>
        <w:tc>
          <w:tcPr>
            <w:tcW w:w="7857" w:type="dxa"/>
          </w:tcPr>
          <w:p w14:paraId="3CFE5DE0" w14:textId="77777777" w:rsidR="00D72693" w:rsidRPr="00743DF3" w:rsidRDefault="002560AA" w:rsidP="004A2346">
            <w:pPr>
              <w:pStyle w:val="Tabellentext"/>
            </w:pPr>
            <w:r>
              <w:t>Metaplastisches Karzinom o.n.A.</w:t>
            </w:r>
          </w:p>
        </w:tc>
      </w:tr>
      <w:tr w:rsidR="00D72693" w:rsidRPr="00743DF3" w14:paraId="010D145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D4B7525" w14:textId="77777777" w:rsidR="00D72693" w:rsidRPr="00743DF3" w:rsidRDefault="002560AA" w:rsidP="000D33A4">
            <w:pPr>
              <w:pStyle w:val="Tabellentext"/>
              <w:tabs>
                <w:tab w:val="left" w:pos="1110"/>
              </w:tabs>
            </w:pPr>
            <w:r>
              <w:t>8575/6</w:t>
            </w:r>
            <w:r>
              <w:tab/>
            </w:r>
          </w:p>
        </w:tc>
        <w:tc>
          <w:tcPr>
            <w:tcW w:w="7857" w:type="dxa"/>
          </w:tcPr>
          <w:p w14:paraId="02DA0561" w14:textId="77777777" w:rsidR="00D72693" w:rsidRPr="00743DF3" w:rsidRDefault="002560AA" w:rsidP="004A2346">
            <w:pPr>
              <w:pStyle w:val="Tabellentext"/>
            </w:pPr>
            <w:r>
              <w:t>Metap</w:t>
            </w:r>
            <w:r>
              <w:t>lastisches Karzinom o.n.A., Metastase</w:t>
            </w:r>
          </w:p>
        </w:tc>
      </w:tr>
      <w:tr w:rsidR="00D72693" w:rsidRPr="00743DF3" w14:paraId="15A848E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DD0EBC6" w14:textId="77777777" w:rsidR="00D72693" w:rsidRPr="00743DF3" w:rsidRDefault="002560AA" w:rsidP="000D33A4">
            <w:pPr>
              <w:pStyle w:val="Tabellentext"/>
              <w:tabs>
                <w:tab w:val="left" w:pos="1110"/>
              </w:tabs>
            </w:pPr>
            <w:r>
              <w:t>8575/9</w:t>
            </w:r>
            <w:r>
              <w:tab/>
            </w:r>
          </w:p>
        </w:tc>
        <w:tc>
          <w:tcPr>
            <w:tcW w:w="7857" w:type="dxa"/>
          </w:tcPr>
          <w:p w14:paraId="02F1E9F0" w14:textId="77777777" w:rsidR="00D72693" w:rsidRPr="00743DF3" w:rsidRDefault="002560AA" w:rsidP="004A2346">
            <w:pPr>
              <w:pStyle w:val="Tabellentext"/>
            </w:pPr>
            <w:r>
              <w:t>Metaplastisches Karzinom o.n.A., unbestimmt ob Primärtumor oder Metastase</w:t>
            </w:r>
          </w:p>
        </w:tc>
      </w:tr>
      <w:tr w:rsidR="00D72693" w:rsidRPr="00743DF3" w14:paraId="3C6FE01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4024A12" w14:textId="77777777" w:rsidR="00D72693" w:rsidRPr="00743DF3" w:rsidRDefault="002560AA" w:rsidP="000D33A4">
            <w:pPr>
              <w:pStyle w:val="Tabellentext"/>
              <w:tabs>
                <w:tab w:val="left" w:pos="1110"/>
              </w:tabs>
            </w:pPr>
            <w:r>
              <w:t>8800/3</w:t>
            </w:r>
            <w:r>
              <w:tab/>
            </w:r>
          </w:p>
        </w:tc>
        <w:tc>
          <w:tcPr>
            <w:tcW w:w="7857" w:type="dxa"/>
          </w:tcPr>
          <w:p w14:paraId="16E07832" w14:textId="77777777" w:rsidR="00D72693" w:rsidRPr="00743DF3" w:rsidRDefault="002560AA" w:rsidP="004A2346">
            <w:pPr>
              <w:pStyle w:val="Tabellentext"/>
            </w:pPr>
            <w:r>
              <w:t>Sarkom o.n.A.</w:t>
            </w:r>
          </w:p>
        </w:tc>
      </w:tr>
      <w:tr w:rsidR="00D72693" w:rsidRPr="00743DF3" w14:paraId="197E48A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AF5C374" w14:textId="77777777" w:rsidR="00D72693" w:rsidRPr="00743DF3" w:rsidRDefault="002560AA" w:rsidP="000D33A4">
            <w:pPr>
              <w:pStyle w:val="Tabellentext"/>
              <w:tabs>
                <w:tab w:val="left" w:pos="1110"/>
              </w:tabs>
            </w:pPr>
            <w:r>
              <w:t>8800/6</w:t>
            </w:r>
            <w:r>
              <w:tab/>
            </w:r>
          </w:p>
        </w:tc>
        <w:tc>
          <w:tcPr>
            <w:tcW w:w="7857" w:type="dxa"/>
          </w:tcPr>
          <w:p w14:paraId="315809D7" w14:textId="77777777" w:rsidR="00D72693" w:rsidRPr="00743DF3" w:rsidRDefault="002560AA" w:rsidP="004A2346">
            <w:pPr>
              <w:pStyle w:val="Tabellentext"/>
            </w:pPr>
            <w:r>
              <w:t>Sarkom o.n.A., Metastase</w:t>
            </w:r>
          </w:p>
        </w:tc>
      </w:tr>
      <w:tr w:rsidR="00D72693" w:rsidRPr="00743DF3" w14:paraId="1518279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CB54C4A" w14:textId="77777777" w:rsidR="00D72693" w:rsidRPr="00743DF3" w:rsidRDefault="002560AA" w:rsidP="000D33A4">
            <w:pPr>
              <w:pStyle w:val="Tabellentext"/>
              <w:tabs>
                <w:tab w:val="left" w:pos="1110"/>
              </w:tabs>
            </w:pPr>
            <w:r>
              <w:t>8800/9</w:t>
            </w:r>
            <w:r>
              <w:tab/>
            </w:r>
          </w:p>
        </w:tc>
        <w:tc>
          <w:tcPr>
            <w:tcW w:w="7857" w:type="dxa"/>
          </w:tcPr>
          <w:p w14:paraId="723C79C3" w14:textId="77777777" w:rsidR="00D72693" w:rsidRPr="00743DF3" w:rsidRDefault="002560AA" w:rsidP="004A2346">
            <w:pPr>
              <w:pStyle w:val="Tabellentext"/>
            </w:pPr>
            <w:r>
              <w:t>Sarkomatose o.n.A.</w:t>
            </w:r>
          </w:p>
        </w:tc>
      </w:tr>
      <w:tr w:rsidR="00D72693" w:rsidRPr="00743DF3" w14:paraId="6D53324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AB3F8DD" w14:textId="77777777" w:rsidR="00D72693" w:rsidRPr="00743DF3" w:rsidRDefault="002560AA" w:rsidP="000D33A4">
            <w:pPr>
              <w:pStyle w:val="Tabellentext"/>
              <w:tabs>
                <w:tab w:val="left" w:pos="1110"/>
              </w:tabs>
            </w:pPr>
            <w:r>
              <w:t>8802/3</w:t>
            </w:r>
            <w:r>
              <w:tab/>
            </w:r>
          </w:p>
        </w:tc>
        <w:tc>
          <w:tcPr>
            <w:tcW w:w="7857" w:type="dxa"/>
          </w:tcPr>
          <w:p w14:paraId="455F1FC9" w14:textId="77777777" w:rsidR="00D72693" w:rsidRPr="00743DF3" w:rsidRDefault="002560AA" w:rsidP="004A2346">
            <w:pPr>
              <w:pStyle w:val="Tabellentext"/>
            </w:pPr>
            <w:r>
              <w:t>Riesenzellsarkom</w:t>
            </w:r>
          </w:p>
        </w:tc>
      </w:tr>
      <w:tr w:rsidR="00D72693" w:rsidRPr="00743DF3" w14:paraId="7FC2ECA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BBC4926" w14:textId="77777777" w:rsidR="00D72693" w:rsidRPr="00743DF3" w:rsidRDefault="002560AA" w:rsidP="000D33A4">
            <w:pPr>
              <w:pStyle w:val="Tabellentext"/>
              <w:tabs>
                <w:tab w:val="left" w:pos="1110"/>
              </w:tabs>
            </w:pPr>
            <w:r>
              <w:t>8830/3</w:t>
            </w:r>
            <w:r>
              <w:tab/>
            </w:r>
          </w:p>
        </w:tc>
        <w:tc>
          <w:tcPr>
            <w:tcW w:w="7857" w:type="dxa"/>
          </w:tcPr>
          <w:p w14:paraId="714F06C0" w14:textId="77777777" w:rsidR="00D72693" w:rsidRPr="00743DF3" w:rsidRDefault="002560AA" w:rsidP="004A2346">
            <w:pPr>
              <w:pStyle w:val="Tabellentext"/>
            </w:pPr>
            <w:r>
              <w:t>Malignes fibröses Histiozytom</w:t>
            </w:r>
          </w:p>
        </w:tc>
      </w:tr>
      <w:tr w:rsidR="00D72693" w:rsidRPr="00743DF3" w14:paraId="4253EF6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3FED601" w14:textId="77777777" w:rsidR="00D72693" w:rsidRPr="00743DF3" w:rsidRDefault="002560AA" w:rsidP="000D33A4">
            <w:pPr>
              <w:pStyle w:val="Tabellentext"/>
              <w:tabs>
                <w:tab w:val="left" w:pos="1110"/>
              </w:tabs>
            </w:pPr>
            <w:r>
              <w:t>8850/3</w:t>
            </w:r>
            <w:r>
              <w:tab/>
            </w:r>
          </w:p>
        </w:tc>
        <w:tc>
          <w:tcPr>
            <w:tcW w:w="7857" w:type="dxa"/>
          </w:tcPr>
          <w:p w14:paraId="1264DBE1" w14:textId="77777777" w:rsidR="00D72693" w:rsidRPr="00743DF3" w:rsidRDefault="002560AA" w:rsidP="004A2346">
            <w:pPr>
              <w:pStyle w:val="Tabellentext"/>
            </w:pPr>
            <w:r>
              <w:t>Liposarkom o.n.A.</w:t>
            </w:r>
          </w:p>
        </w:tc>
      </w:tr>
      <w:tr w:rsidR="00D72693" w:rsidRPr="00743DF3" w14:paraId="31B3F97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914F447" w14:textId="77777777" w:rsidR="00D72693" w:rsidRPr="00743DF3" w:rsidRDefault="002560AA" w:rsidP="000D33A4">
            <w:pPr>
              <w:pStyle w:val="Tabellentext"/>
              <w:tabs>
                <w:tab w:val="left" w:pos="1110"/>
              </w:tabs>
            </w:pPr>
            <w:r>
              <w:t>8850/6</w:t>
            </w:r>
            <w:r>
              <w:tab/>
            </w:r>
          </w:p>
        </w:tc>
        <w:tc>
          <w:tcPr>
            <w:tcW w:w="7857" w:type="dxa"/>
          </w:tcPr>
          <w:p w14:paraId="23EC0CCE" w14:textId="77777777" w:rsidR="00D72693" w:rsidRPr="00743DF3" w:rsidRDefault="002560AA" w:rsidP="004A2346">
            <w:pPr>
              <w:pStyle w:val="Tabellentext"/>
            </w:pPr>
            <w:r>
              <w:t>Liposarkom o.n.A., Metastase</w:t>
            </w:r>
          </w:p>
        </w:tc>
      </w:tr>
      <w:tr w:rsidR="00D72693" w:rsidRPr="00743DF3" w14:paraId="783A115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0769177" w14:textId="77777777" w:rsidR="00D72693" w:rsidRPr="00743DF3" w:rsidRDefault="002560AA" w:rsidP="000D33A4">
            <w:pPr>
              <w:pStyle w:val="Tabellentext"/>
              <w:tabs>
                <w:tab w:val="left" w:pos="1110"/>
              </w:tabs>
            </w:pPr>
            <w:r>
              <w:t>8850/9</w:t>
            </w:r>
            <w:r>
              <w:tab/>
            </w:r>
          </w:p>
        </w:tc>
        <w:tc>
          <w:tcPr>
            <w:tcW w:w="7857" w:type="dxa"/>
          </w:tcPr>
          <w:p w14:paraId="3FB75B65" w14:textId="77777777" w:rsidR="00D72693" w:rsidRPr="00743DF3" w:rsidRDefault="002560AA" w:rsidP="004A2346">
            <w:pPr>
              <w:pStyle w:val="Tabellentext"/>
            </w:pPr>
            <w:r>
              <w:t>Liposarkom o.n.A., unbestimmt ob Primärtumor oder Metastase</w:t>
            </w:r>
          </w:p>
        </w:tc>
      </w:tr>
      <w:tr w:rsidR="00D72693" w:rsidRPr="00743DF3" w14:paraId="6AAA251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6B967FD" w14:textId="77777777" w:rsidR="00D72693" w:rsidRPr="00743DF3" w:rsidRDefault="002560AA" w:rsidP="000D33A4">
            <w:pPr>
              <w:pStyle w:val="Tabellentext"/>
              <w:tabs>
                <w:tab w:val="left" w:pos="1110"/>
              </w:tabs>
            </w:pPr>
            <w:r>
              <w:t>8890/3</w:t>
            </w:r>
            <w:r>
              <w:tab/>
            </w:r>
          </w:p>
        </w:tc>
        <w:tc>
          <w:tcPr>
            <w:tcW w:w="7857" w:type="dxa"/>
          </w:tcPr>
          <w:p w14:paraId="71D74620" w14:textId="77777777" w:rsidR="00D72693" w:rsidRPr="00743DF3" w:rsidRDefault="002560AA" w:rsidP="004A2346">
            <w:pPr>
              <w:pStyle w:val="Tabellentext"/>
            </w:pPr>
            <w:r>
              <w:t>Leiomyosarkom o.n.A.</w:t>
            </w:r>
          </w:p>
        </w:tc>
      </w:tr>
      <w:tr w:rsidR="00D72693" w:rsidRPr="00743DF3" w14:paraId="4D64085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C5D0FAA" w14:textId="77777777" w:rsidR="00D72693" w:rsidRPr="00743DF3" w:rsidRDefault="002560AA" w:rsidP="000D33A4">
            <w:pPr>
              <w:pStyle w:val="Tabellentext"/>
              <w:tabs>
                <w:tab w:val="left" w:pos="1110"/>
              </w:tabs>
            </w:pPr>
            <w:r>
              <w:t>8890/6</w:t>
            </w:r>
            <w:r>
              <w:tab/>
            </w:r>
          </w:p>
        </w:tc>
        <w:tc>
          <w:tcPr>
            <w:tcW w:w="7857" w:type="dxa"/>
          </w:tcPr>
          <w:p w14:paraId="392EA45B" w14:textId="77777777" w:rsidR="00D72693" w:rsidRPr="00743DF3" w:rsidRDefault="002560AA" w:rsidP="004A2346">
            <w:pPr>
              <w:pStyle w:val="Tabellentext"/>
            </w:pPr>
            <w:r>
              <w:t>Leiomyosarkom o.n.A., Metastase</w:t>
            </w:r>
          </w:p>
        </w:tc>
      </w:tr>
      <w:tr w:rsidR="00D72693" w:rsidRPr="00743DF3" w14:paraId="43EB88F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1A167F9" w14:textId="77777777" w:rsidR="00D72693" w:rsidRPr="00743DF3" w:rsidRDefault="002560AA" w:rsidP="000D33A4">
            <w:pPr>
              <w:pStyle w:val="Tabellentext"/>
              <w:tabs>
                <w:tab w:val="left" w:pos="1110"/>
              </w:tabs>
            </w:pPr>
            <w:r>
              <w:t>8890/9</w:t>
            </w:r>
            <w:r>
              <w:tab/>
            </w:r>
          </w:p>
        </w:tc>
        <w:tc>
          <w:tcPr>
            <w:tcW w:w="7857" w:type="dxa"/>
          </w:tcPr>
          <w:p w14:paraId="781E77EC" w14:textId="77777777" w:rsidR="00D72693" w:rsidRPr="00743DF3" w:rsidRDefault="002560AA" w:rsidP="004A2346">
            <w:pPr>
              <w:pStyle w:val="Tabellentext"/>
            </w:pPr>
            <w:r>
              <w:t>Leiomyosarkom o.n.A., unbestimmt ob Primärtumor oder Metastase</w:t>
            </w:r>
          </w:p>
        </w:tc>
      </w:tr>
      <w:tr w:rsidR="00D72693" w:rsidRPr="00743DF3" w14:paraId="2520D0E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DF2BC8E" w14:textId="77777777" w:rsidR="00D72693" w:rsidRPr="00743DF3" w:rsidRDefault="002560AA" w:rsidP="000D33A4">
            <w:pPr>
              <w:pStyle w:val="Tabellentext"/>
              <w:tabs>
                <w:tab w:val="left" w:pos="1110"/>
              </w:tabs>
            </w:pPr>
            <w:r>
              <w:t>8900/3</w:t>
            </w:r>
            <w:r>
              <w:tab/>
            </w:r>
          </w:p>
        </w:tc>
        <w:tc>
          <w:tcPr>
            <w:tcW w:w="7857" w:type="dxa"/>
          </w:tcPr>
          <w:p w14:paraId="24387658" w14:textId="77777777" w:rsidR="00D72693" w:rsidRPr="00743DF3" w:rsidRDefault="002560AA" w:rsidP="004A2346">
            <w:pPr>
              <w:pStyle w:val="Tabellentext"/>
            </w:pPr>
            <w:r>
              <w:t>Rhabdomyosarkom o.n.A.</w:t>
            </w:r>
          </w:p>
        </w:tc>
      </w:tr>
      <w:tr w:rsidR="00D72693" w:rsidRPr="00743DF3" w14:paraId="17509CA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6FA2971" w14:textId="77777777" w:rsidR="00D72693" w:rsidRPr="00743DF3" w:rsidRDefault="002560AA" w:rsidP="000D33A4">
            <w:pPr>
              <w:pStyle w:val="Tabellentext"/>
              <w:tabs>
                <w:tab w:val="left" w:pos="1110"/>
              </w:tabs>
            </w:pPr>
            <w:r>
              <w:t>8900/6</w:t>
            </w:r>
            <w:r>
              <w:tab/>
            </w:r>
          </w:p>
        </w:tc>
        <w:tc>
          <w:tcPr>
            <w:tcW w:w="7857" w:type="dxa"/>
          </w:tcPr>
          <w:p w14:paraId="7614CEDB" w14:textId="77777777" w:rsidR="00D72693" w:rsidRPr="00743DF3" w:rsidRDefault="002560AA" w:rsidP="004A2346">
            <w:pPr>
              <w:pStyle w:val="Tabellentext"/>
            </w:pPr>
            <w:r>
              <w:t>Rhabdomyosarkom o.n.A., Metastase</w:t>
            </w:r>
          </w:p>
        </w:tc>
      </w:tr>
      <w:tr w:rsidR="00D72693" w:rsidRPr="00743DF3" w14:paraId="3DB1E64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A9748BB" w14:textId="77777777" w:rsidR="00D72693" w:rsidRPr="00743DF3" w:rsidRDefault="002560AA" w:rsidP="000D33A4">
            <w:pPr>
              <w:pStyle w:val="Tabellentext"/>
              <w:tabs>
                <w:tab w:val="left" w:pos="1110"/>
              </w:tabs>
            </w:pPr>
            <w:r>
              <w:t>8900/9</w:t>
            </w:r>
            <w:r>
              <w:tab/>
            </w:r>
          </w:p>
        </w:tc>
        <w:tc>
          <w:tcPr>
            <w:tcW w:w="7857" w:type="dxa"/>
          </w:tcPr>
          <w:p w14:paraId="68CDE408" w14:textId="77777777" w:rsidR="00D72693" w:rsidRPr="00743DF3" w:rsidRDefault="002560AA" w:rsidP="004A2346">
            <w:pPr>
              <w:pStyle w:val="Tabellentext"/>
            </w:pPr>
            <w:r>
              <w:t>Rhabdomyosarkom o.n.A., unbestimmt ob Primärtumor oder Metastase</w:t>
            </w:r>
          </w:p>
        </w:tc>
      </w:tr>
      <w:tr w:rsidR="00D72693" w:rsidRPr="00743DF3" w14:paraId="27B8066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CDC877C" w14:textId="77777777" w:rsidR="00D72693" w:rsidRPr="00743DF3" w:rsidRDefault="002560AA" w:rsidP="000D33A4">
            <w:pPr>
              <w:pStyle w:val="Tabellentext"/>
              <w:tabs>
                <w:tab w:val="left" w:pos="1110"/>
              </w:tabs>
            </w:pPr>
            <w:r>
              <w:t>8982/3</w:t>
            </w:r>
            <w:r>
              <w:tab/>
            </w:r>
          </w:p>
        </w:tc>
        <w:tc>
          <w:tcPr>
            <w:tcW w:w="7857" w:type="dxa"/>
          </w:tcPr>
          <w:p w14:paraId="6346A1BF" w14:textId="77777777" w:rsidR="00D72693" w:rsidRPr="00743DF3" w:rsidRDefault="002560AA" w:rsidP="004A2346">
            <w:pPr>
              <w:pStyle w:val="Tabellentext"/>
            </w:pPr>
            <w:r>
              <w:t>Malignes Myoepitheliom</w:t>
            </w:r>
          </w:p>
        </w:tc>
      </w:tr>
      <w:tr w:rsidR="00D72693" w:rsidRPr="00743DF3" w14:paraId="4754068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9DAC4CE" w14:textId="77777777" w:rsidR="00D72693" w:rsidRPr="00743DF3" w:rsidRDefault="002560AA" w:rsidP="000D33A4">
            <w:pPr>
              <w:pStyle w:val="Tabellentext"/>
              <w:tabs>
                <w:tab w:val="left" w:pos="1110"/>
              </w:tabs>
            </w:pPr>
            <w:r>
              <w:t>8982/6</w:t>
            </w:r>
            <w:r>
              <w:tab/>
            </w:r>
          </w:p>
        </w:tc>
        <w:tc>
          <w:tcPr>
            <w:tcW w:w="7857" w:type="dxa"/>
          </w:tcPr>
          <w:p w14:paraId="38BD0ACC" w14:textId="77777777" w:rsidR="00D72693" w:rsidRPr="00743DF3" w:rsidRDefault="002560AA" w:rsidP="004A2346">
            <w:pPr>
              <w:pStyle w:val="Tabellentext"/>
            </w:pPr>
            <w:r>
              <w:t>Malignes Myoepitheliom, Metastase</w:t>
            </w:r>
          </w:p>
        </w:tc>
      </w:tr>
      <w:tr w:rsidR="00D72693" w:rsidRPr="00743DF3" w14:paraId="027D556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D8B61C0" w14:textId="77777777" w:rsidR="00D72693" w:rsidRPr="00743DF3" w:rsidRDefault="002560AA" w:rsidP="000D33A4">
            <w:pPr>
              <w:pStyle w:val="Tabellentext"/>
              <w:tabs>
                <w:tab w:val="left" w:pos="1110"/>
              </w:tabs>
            </w:pPr>
            <w:r>
              <w:t>8982/9</w:t>
            </w:r>
            <w:r>
              <w:tab/>
            </w:r>
          </w:p>
        </w:tc>
        <w:tc>
          <w:tcPr>
            <w:tcW w:w="7857" w:type="dxa"/>
          </w:tcPr>
          <w:p w14:paraId="6731F47D" w14:textId="77777777" w:rsidR="00D72693" w:rsidRPr="00743DF3" w:rsidRDefault="002560AA" w:rsidP="004A2346">
            <w:pPr>
              <w:pStyle w:val="Tabellentext"/>
            </w:pPr>
            <w:r>
              <w:t>Malignes Myoepitheliom, unbestimmt ob Primärtumor oder Metastase</w:t>
            </w:r>
          </w:p>
        </w:tc>
      </w:tr>
      <w:tr w:rsidR="00D72693" w:rsidRPr="00743DF3" w14:paraId="3F2F3D1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D42ED4C" w14:textId="77777777" w:rsidR="00D72693" w:rsidRPr="00743DF3" w:rsidRDefault="002560AA" w:rsidP="000D33A4">
            <w:pPr>
              <w:pStyle w:val="Tabellentext"/>
              <w:tabs>
                <w:tab w:val="left" w:pos="1110"/>
              </w:tabs>
            </w:pPr>
            <w:r>
              <w:t>9020/1</w:t>
            </w:r>
            <w:r>
              <w:tab/>
            </w:r>
          </w:p>
        </w:tc>
        <w:tc>
          <w:tcPr>
            <w:tcW w:w="7857" w:type="dxa"/>
          </w:tcPr>
          <w:p w14:paraId="2B964704" w14:textId="77777777" w:rsidR="00D72693" w:rsidRPr="00743DF3" w:rsidRDefault="002560AA" w:rsidP="004A2346">
            <w:pPr>
              <w:pStyle w:val="Tabellentext"/>
            </w:pPr>
            <w:r>
              <w:t>Phylloides-Tumor mit Borderline-Malignität</w:t>
            </w:r>
          </w:p>
        </w:tc>
      </w:tr>
      <w:tr w:rsidR="00D72693" w:rsidRPr="00743DF3" w14:paraId="21D007D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24796FE" w14:textId="77777777" w:rsidR="00D72693" w:rsidRPr="00743DF3" w:rsidRDefault="002560AA" w:rsidP="000D33A4">
            <w:pPr>
              <w:pStyle w:val="Tabellentext"/>
              <w:tabs>
                <w:tab w:val="left" w:pos="1110"/>
              </w:tabs>
            </w:pPr>
            <w:r>
              <w:t>9020/3</w:t>
            </w:r>
            <w:r>
              <w:tab/>
            </w:r>
          </w:p>
        </w:tc>
        <w:tc>
          <w:tcPr>
            <w:tcW w:w="7857" w:type="dxa"/>
          </w:tcPr>
          <w:p w14:paraId="5F783682" w14:textId="77777777" w:rsidR="00D72693" w:rsidRPr="00743DF3" w:rsidRDefault="002560AA" w:rsidP="004A2346">
            <w:pPr>
              <w:pStyle w:val="Tabellentext"/>
            </w:pPr>
            <w:r>
              <w:t>Maligner Phylloides-Tumor</w:t>
            </w:r>
          </w:p>
        </w:tc>
      </w:tr>
      <w:tr w:rsidR="00D72693" w:rsidRPr="00743DF3" w14:paraId="29B80B1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4C8E106" w14:textId="77777777" w:rsidR="00D72693" w:rsidRPr="00743DF3" w:rsidRDefault="002560AA" w:rsidP="000D33A4">
            <w:pPr>
              <w:pStyle w:val="Tabellentext"/>
              <w:tabs>
                <w:tab w:val="left" w:pos="1110"/>
              </w:tabs>
            </w:pPr>
            <w:r>
              <w:t>9020/6</w:t>
            </w:r>
            <w:r>
              <w:tab/>
            </w:r>
          </w:p>
        </w:tc>
        <w:tc>
          <w:tcPr>
            <w:tcW w:w="7857" w:type="dxa"/>
          </w:tcPr>
          <w:p w14:paraId="696D85EF" w14:textId="77777777" w:rsidR="00D72693" w:rsidRPr="00743DF3" w:rsidRDefault="002560AA" w:rsidP="004A2346">
            <w:pPr>
              <w:pStyle w:val="Tabellentext"/>
            </w:pPr>
            <w:r>
              <w:t>Maligner Phylloides-Tumor, Metastase</w:t>
            </w:r>
          </w:p>
        </w:tc>
      </w:tr>
      <w:tr w:rsidR="00D72693" w:rsidRPr="00743DF3" w14:paraId="6FE87FB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48E9FCB" w14:textId="77777777" w:rsidR="00D72693" w:rsidRPr="00743DF3" w:rsidRDefault="002560AA" w:rsidP="000D33A4">
            <w:pPr>
              <w:pStyle w:val="Tabellentext"/>
              <w:tabs>
                <w:tab w:val="left" w:pos="1110"/>
              </w:tabs>
            </w:pPr>
            <w:r>
              <w:t>9020/9</w:t>
            </w:r>
            <w:r>
              <w:tab/>
            </w:r>
          </w:p>
        </w:tc>
        <w:tc>
          <w:tcPr>
            <w:tcW w:w="7857" w:type="dxa"/>
          </w:tcPr>
          <w:p w14:paraId="3E94DCD4" w14:textId="77777777" w:rsidR="00D72693" w:rsidRPr="00743DF3" w:rsidRDefault="002560AA" w:rsidP="004A2346">
            <w:pPr>
              <w:pStyle w:val="Tabellentext"/>
            </w:pPr>
            <w:r>
              <w:t>Maligner Phylloides-Tumor, unbestimmt ob Primärtumor oder Metastase</w:t>
            </w:r>
          </w:p>
        </w:tc>
      </w:tr>
      <w:tr w:rsidR="00D72693" w:rsidRPr="00743DF3" w14:paraId="7D4C3B8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5777880" w14:textId="77777777" w:rsidR="00D72693" w:rsidRPr="00743DF3" w:rsidRDefault="002560AA" w:rsidP="000D33A4">
            <w:pPr>
              <w:pStyle w:val="Tabellentext"/>
              <w:tabs>
                <w:tab w:val="left" w:pos="1110"/>
              </w:tabs>
            </w:pPr>
            <w:r>
              <w:t>9120/3</w:t>
            </w:r>
            <w:r>
              <w:tab/>
            </w:r>
          </w:p>
        </w:tc>
        <w:tc>
          <w:tcPr>
            <w:tcW w:w="7857" w:type="dxa"/>
          </w:tcPr>
          <w:p w14:paraId="1356A031" w14:textId="77777777" w:rsidR="00D72693" w:rsidRPr="00743DF3" w:rsidRDefault="002560AA" w:rsidP="004A2346">
            <w:pPr>
              <w:pStyle w:val="Tabellentext"/>
            </w:pPr>
            <w:r>
              <w:t>Hämangiosarkom</w:t>
            </w:r>
          </w:p>
        </w:tc>
      </w:tr>
      <w:tr w:rsidR="00D72693" w:rsidRPr="00743DF3" w14:paraId="15B167F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094D866" w14:textId="77777777" w:rsidR="00D72693" w:rsidRPr="00743DF3" w:rsidRDefault="002560AA" w:rsidP="000D33A4">
            <w:pPr>
              <w:pStyle w:val="Tabellentext"/>
              <w:tabs>
                <w:tab w:val="left" w:pos="1110"/>
              </w:tabs>
            </w:pPr>
            <w:r>
              <w:t>9120/6</w:t>
            </w:r>
            <w:r>
              <w:tab/>
            </w:r>
          </w:p>
        </w:tc>
        <w:tc>
          <w:tcPr>
            <w:tcW w:w="7857" w:type="dxa"/>
          </w:tcPr>
          <w:p w14:paraId="193EB4F9" w14:textId="77777777" w:rsidR="00D72693" w:rsidRPr="00743DF3" w:rsidRDefault="002560AA" w:rsidP="004A2346">
            <w:pPr>
              <w:pStyle w:val="Tabellentext"/>
            </w:pPr>
            <w:r>
              <w:t>Hämangiosarkom, Metastase</w:t>
            </w:r>
          </w:p>
        </w:tc>
      </w:tr>
      <w:tr w:rsidR="00D72693" w:rsidRPr="00743DF3" w14:paraId="39D3FB4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1ED0D7F" w14:textId="77777777" w:rsidR="00D72693" w:rsidRPr="00743DF3" w:rsidRDefault="002560AA" w:rsidP="000D33A4">
            <w:pPr>
              <w:pStyle w:val="Tabellentext"/>
              <w:tabs>
                <w:tab w:val="left" w:pos="1110"/>
              </w:tabs>
            </w:pPr>
            <w:r>
              <w:t>9120/9</w:t>
            </w:r>
            <w:r>
              <w:tab/>
            </w:r>
          </w:p>
        </w:tc>
        <w:tc>
          <w:tcPr>
            <w:tcW w:w="7857" w:type="dxa"/>
          </w:tcPr>
          <w:p w14:paraId="0E2B9A88" w14:textId="77777777" w:rsidR="00D72693" w:rsidRPr="00743DF3" w:rsidRDefault="002560AA" w:rsidP="004A2346">
            <w:pPr>
              <w:pStyle w:val="Tabellentext"/>
            </w:pPr>
            <w:r>
              <w:t>Hämangiosarkom, unbestimmt ob Primärtumor oder Metastase</w:t>
            </w:r>
          </w:p>
        </w:tc>
      </w:tr>
      <w:tr w:rsidR="00D72693" w:rsidRPr="00743DF3" w14:paraId="61C35E9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45B51D2" w14:textId="77777777" w:rsidR="00D72693" w:rsidRPr="00743DF3" w:rsidRDefault="002560AA" w:rsidP="000D33A4">
            <w:pPr>
              <w:pStyle w:val="Tabellentext"/>
              <w:tabs>
                <w:tab w:val="left" w:pos="1110"/>
              </w:tabs>
            </w:pPr>
            <w:r>
              <w:t>9180/3</w:t>
            </w:r>
            <w:r>
              <w:tab/>
            </w:r>
          </w:p>
        </w:tc>
        <w:tc>
          <w:tcPr>
            <w:tcW w:w="7857" w:type="dxa"/>
          </w:tcPr>
          <w:p w14:paraId="0E5EB145" w14:textId="77777777" w:rsidR="00D72693" w:rsidRPr="00743DF3" w:rsidRDefault="002560AA" w:rsidP="004A2346">
            <w:pPr>
              <w:pStyle w:val="Tabellentext"/>
            </w:pPr>
            <w:r>
              <w:t>Osteosarkom o.n.A.</w:t>
            </w:r>
          </w:p>
        </w:tc>
      </w:tr>
      <w:tr w:rsidR="00D72693" w:rsidRPr="00743DF3" w14:paraId="3CF8FC6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F107503" w14:textId="77777777" w:rsidR="00D72693" w:rsidRPr="00743DF3" w:rsidRDefault="002560AA" w:rsidP="000D33A4">
            <w:pPr>
              <w:pStyle w:val="Tabellentext"/>
              <w:tabs>
                <w:tab w:val="left" w:pos="1110"/>
              </w:tabs>
            </w:pPr>
            <w:r>
              <w:t>9180/6</w:t>
            </w:r>
            <w:r>
              <w:tab/>
            </w:r>
          </w:p>
        </w:tc>
        <w:tc>
          <w:tcPr>
            <w:tcW w:w="7857" w:type="dxa"/>
          </w:tcPr>
          <w:p w14:paraId="5565C9BB" w14:textId="77777777" w:rsidR="00D72693" w:rsidRPr="00743DF3" w:rsidRDefault="002560AA" w:rsidP="004A2346">
            <w:pPr>
              <w:pStyle w:val="Tabellentext"/>
            </w:pPr>
            <w:r>
              <w:t>Osteosarkom o.n.A., Metast</w:t>
            </w:r>
            <w:r>
              <w:t>ase</w:t>
            </w:r>
          </w:p>
        </w:tc>
      </w:tr>
      <w:tr w:rsidR="00D72693" w:rsidRPr="00743DF3" w14:paraId="5FDD135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6F6C8DD" w14:textId="77777777" w:rsidR="00D72693" w:rsidRPr="00743DF3" w:rsidRDefault="002560AA" w:rsidP="000D33A4">
            <w:pPr>
              <w:pStyle w:val="Tabellentext"/>
              <w:tabs>
                <w:tab w:val="left" w:pos="1110"/>
              </w:tabs>
            </w:pPr>
            <w:r>
              <w:t>9180/9</w:t>
            </w:r>
            <w:r>
              <w:tab/>
            </w:r>
          </w:p>
        </w:tc>
        <w:tc>
          <w:tcPr>
            <w:tcW w:w="7857" w:type="dxa"/>
          </w:tcPr>
          <w:p w14:paraId="3484A5E5" w14:textId="77777777" w:rsidR="00D72693" w:rsidRPr="00743DF3" w:rsidRDefault="002560AA" w:rsidP="004A2346">
            <w:pPr>
              <w:pStyle w:val="Tabellentext"/>
            </w:pPr>
            <w:r>
              <w:t>Osteosarkom o.n.A., unbestimmt ob Primärtumor oder Metastase</w:t>
            </w:r>
          </w:p>
        </w:tc>
      </w:tr>
      <w:tr w:rsidR="00D72693" w:rsidRPr="00743DF3" w14:paraId="6F68B03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F3BBF95" w14:textId="77777777" w:rsidR="00D72693" w:rsidRPr="00743DF3" w:rsidRDefault="002560AA" w:rsidP="000D33A4">
            <w:pPr>
              <w:pStyle w:val="Tabellentext"/>
              <w:tabs>
                <w:tab w:val="left" w:pos="1110"/>
              </w:tabs>
            </w:pPr>
            <w:r>
              <w:t>9590/3</w:t>
            </w:r>
            <w:r>
              <w:tab/>
            </w:r>
          </w:p>
        </w:tc>
        <w:tc>
          <w:tcPr>
            <w:tcW w:w="7857" w:type="dxa"/>
          </w:tcPr>
          <w:p w14:paraId="72317BD6" w14:textId="77777777" w:rsidR="00D72693" w:rsidRPr="00743DF3" w:rsidRDefault="002560AA" w:rsidP="004A2346">
            <w:pPr>
              <w:pStyle w:val="Tabellentext"/>
            </w:pPr>
            <w:r>
              <w:t>Malignes Lymphom o.n.A.</w:t>
            </w:r>
          </w:p>
        </w:tc>
      </w:tr>
      <w:tr w:rsidR="00D72693" w:rsidRPr="00743DF3" w14:paraId="59F512F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E3DD26E" w14:textId="77777777" w:rsidR="00D72693" w:rsidRPr="00743DF3" w:rsidRDefault="002560AA" w:rsidP="000D33A4">
            <w:pPr>
              <w:pStyle w:val="Tabellentext"/>
              <w:tabs>
                <w:tab w:val="left" w:pos="1110"/>
              </w:tabs>
            </w:pPr>
            <w:r>
              <w:lastRenderedPageBreak/>
              <w:t>9680/3</w:t>
            </w:r>
            <w:r>
              <w:tab/>
            </w:r>
          </w:p>
        </w:tc>
        <w:tc>
          <w:tcPr>
            <w:tcW w:w="7857" w:type="dxa"/>
          </w:tcPr>
          <w:p w14:paraId="44BE7757" w14:textId="77777777" w:rsidR="00D72693" w:rsidRPr="00743DF3" w:rsidRDefault="002560AA" w:rsidP="004A2346">
            <w:pPr>
              <w:pStyle w:val="Tabellentext"/>
            </w:pPr>
            <w:r>
              <w:t>Diffuses großzelliges B-Zell-Lymphom o.n.A.</w:t>
            </w:r>
          </w:p>
        </w:tc>
      </w:tr>
      <w:tr w:rsidR="00D72693" w:rsidRPr="00743DF3" w14:paraId="0F19F4C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9E600E0" w14:textId="77777777" w:rsidR="00D72693" w:rsidRPr="00743DF3" w:rsidRDefault="002560AA" w:rsidP="000D33A4">
            <w:pPr>
              <w:pStyle w:val="Tabellentext"/>
              <w:tabs>
                <w:tab w:val="left" w:pos="1110"/>
              </w:tabs>
            </w:pPr>
            <w:r>
              <w:t>9687/3</w:t>
            </w:r>
            <w:r>
              <w:tab/>
            </w:r>
          </w:p>
        </w:tc>
        <w:tc>
          <w:tcPr>
            <w:tcW w:w="7857" w:type="dxa"/>
          </w:tcPr>
          <w:p w14:paraId="77BC551B" w14:textId="77777777" w:rsidR="00D72693" w:rsidRPr="00743DF3" w:rsidRDefault="002560AA" w:rsidP="004A2346">
            <w:pPr>
              <w:pStyle w:val="Tabellentext"/>
            </w:pPr>
            <w:r>
              <w:t>Burkitt-Lymphom o.n.A.</w:t>
            </w:r>
          </w:p>
        </w:tc>
      </w:tr>
      <w:tr w:rsidR="00D72693" w:rsidRPr="00743DF3" w14:paraId="259933C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1D15062" w14:textId="77777777" w:rsidR="00D72693" w:rsidRPr="00743DF3" w:rsidRDefault="002560AA" w:rsidP="000D33A4">
            <w:pPr>
              <w:pStyle w:val="Tabellentext"/>
              <w:tabs>
                <w:tab w:val="left" w:pos="1110"/>
              </w:tabs>
            </w:pPr>
            <w:r>
              <w:t>9690/3</w:t>
            </w:r>
            <w:r>
              <w:tab/>
            </w:r>
          </w:p>
        </w:tc>
        <w:tc>
          <w:tcPr>
            <w:tcW w:w="7857" w:type="dxa"/>
          </w:tcPr>
          <w:p w14:paraId="0605BFBC" w14:textId="77777777" w:rsidR="00D72693" w:rsidRPr="00743DF3" w:rsidRDefault="002560AA" w:rsidP="004A2346">
            <w:pPr>
              <w:pStyle w:val="Tabellentext"/>
            </w:pPr>
            <w:r>
              <w:t>Follikuläres Lymphom o.n.A.</w:t>
            </w:r>
          </w:p>
        </w:tc>
      </w:tr>
      <w:tr w:rsidR="00D72693" w:rsidRPr="00743DF3" w14:paraId="0BE990E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1649179" w14:textId="77777777" w:rsidR="00D72693" w:rsidRPr="00743DF3" w:rsidRDefault="002560AA" w:rsidP="000D33A4">
            <w:pPr>
              <w:pStyle w:val="Tabellentext"/>
              <w:tabs>
                <w:tab w:val="left" w:pos="1110"/>
              </w:tabs>
            </w:pPr>
            <w:r>
              <w:t>9699/3</w:t>
            </w:r>
            <w:r>
              <w:tab/>
            </w:r>
          </w:p>
        </w:tc>
        <w:tc>
          <w:tcPr>
            <w:tcW w:w="7857" w:type="dxa"/>
          </w:tcPr>
          <w:p w14:paraId="0A2D6E35" w14:textId="77777777" w:rsidR="00D72693" w:rsidRPr="00743DF3" w:rsidRDefault="002560AA" w:rsidP="004A2346">
            <w:pPr>
              <w:pStyle w:val="Tabellentext"/>
            </w:pPr>
            <w:r>
              <w:t>Marginalzonen-B-Zell-Lymphom o.n.A.</w:t>
            </w:r>
          </w:p>
        </w:tc>
      </w:tr>
    </w:tbl>
    <w:p w14:paraId="1A69460D" w14:textId="77777777" w:rsidR="000159FB" w:rsidRDefault="000159FB">
      <w:pPr>
        <w:sectPr w:rsidR="000159FB" w:rsidSect="00D72693">
          <w:headerReference w:type="even" r:id="rId55"/>
          <w:headerReference w:type="default" r:id="rId56"/>
          <w:footerReference w:type="even" r:id="rId57"/>
          <w:footerReference w:type="default" r:id="rId58"/>
          <w:headerReference w:type="first" r:id="rId59"/>
          <w:footerReference w:type="first" r:id="rId60"/>
          <w:pgSz w:w="11906" w:h="16838"/>
          <w:pgMar w:top="1134" w:right="1418" w:bottom="1134" w:left="1418" w:header="567" w:footer="737" w:gutter="0"/>
          <w:cols w:space="708"/>
          <w:docGrid w:linePitch="360"/>
        </w:sectPr>
      </w:pPr>
    </w:p>
    <w:p w14:paraId="53B1252B" w14:textId="77777777" w:rsidR="006D1B0D" w:rsidRDefault="002560AA" w:rsidP="00CB49A6">
      <w:pPr>
        <w:pStyle w:val="berschrift1ohneGliederung"/>
      </w:pPr>
      <w:bookmarkStart w:id="32" w:name="_Toc38892915"/>
      <w:r w:rsidRPr="00CB49A6">
        <w:lastRenderedPageBreak/>
        <w:t>Anhang</w:t>
      </w:r>
      <w:r>
        <w:t xml:space="preserve"> I</w:t>
      </w:r>
      <w:r>
        <w:t>I</w:t>
      </w:r>
      <w:r>
        <w:t>: Listen</w:t>
      </w:r>
      <w:bookmarkEnd w:id="32"/>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60EB76A1"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4DEBCCE8" w14:textId="77777777" w:rsidR="00A36F56" w:rsidRPr="009E2B0C" w:rsidRDefault="002560AA" w:rsidP="004A2346">
            <w:pPr>
              <w:pStyle w:val="Tabellenkopf"/>
            </w:pPr>
            <w:r w:rsidRPr="009913D0">
              <w:t>Listenname</w:t>
            </w:r>
          </w:p>
        </w:tc>
        <w:tc>
          <w:tcPr>
            <w:tcW w:w="1276" w:type="dxa"/>
          </w:tcPr>
          <w:p w14:paraId="6A20C030" w14:textId="77777777" w:rsidR="00A36F56" w:rsidRPr="009E2B0C" w:rsidRDefault="002560AA" w:rsidP="004A2346">
            <w:pPr>
              <w:pStyle w:val="Tabellenkopf"/>
            </w:pPr>
            <w:r>
              <w:t>Typ</w:t>
            </w:r>
          </w:p>
        </w:tc>
        <w:tc>
          <w:tcPr>
            <w:tcW w:w="4253" w:type="dxa"/>
          </w:tcPr>
          <w:p w14:paraId="0579DE76" w14:textId="77777777" w:rsidR="00A36F56" w:rsidRPr="009E2B0C" w:rsidRDefault="002560AA" w:rsidP="004A2346">
            <w:pPr>
              <w:pStyle w:val="Tabellenkopf"/>
            </w:pPr>
            <w:r>
              <w:t>Beschreibung</w:t>
            </w:r>
          </w:p>
        </w:tc>
        <w:tc>
          <w:tcPr>
            <w:tcW w:w="5421" w:type="dxa"/>
          </w:tcPr>
          <w:p w14:paraId="2F58135C" w14:textId="77777777" w:rsidR="00A36F56" w:rsidRPr="009E2B0C" w:rsidRDefault="002560AA" w:rsidP="004A2346">
            <w:pPr>
              <w:pStyle w:val="Tabellenkopf"/>
            </w:pPr>
            <w:r>
              <w:t>Werte</w:t>
            </w:r>
          </w:p>
        </w:tc>
      </w:tr>
      <w:tr w:rsidR="00A36F56" w:rsidRPr="00743DF3" w14:paraId="74DB6F5C"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4432DFE5" w14:textId="77777777" w:rsidR="00A36F56" w:rsidRPr="00743DF3" w:rsidRDefault="002560AA" w:rsidP="004A2346">
            <w:pPr>
              <w:pStyle w:val="Tabellentext"/>
            </w:pPr>
            <w:r>
              <w:t>ICD_O_3_DCIS</w:t>
            </w:r>
          </w:p>
        </w:tc>
        <w:tc>
          <w:tcPr>
            <w:tcW w:w="1276" w:type="dxa"/>
          </w:tcPr>
          <w:p w14:paraId="6EC4331F" w14:textId="77777777" w:rsidR="00A36F56" w:rsidRPr="00743DF3" w:rsidRDefault="002560AA" w:rsidP="004A2346">
            <w:pPr>
              <w:pStyle w:val="Tabellentext"/>
            </w:pPr>
            <w:r>
              <w:t>ICD-O-3</w:t>
            </w:r>
          </w:p>
        </w:tc>
        <w:tc>
          <w:tcPr>
            <w:tcW w:w="4253" w:type="dxa"/>
          </w:tcPr>
          <w:p w14:paraId="77EA31C8" w14:textId="77777777" w:rsidR="00A36F56" w:rsidRPr="00743DF3" w:rsidRDefault="002560AA" w:rsidP="004A2346">
            <w:pPr>
              <w:pStyle w:val="Tabellentext"/>
            </w:pPr>
            <w:r>
              <w:t>DCIS (Ductal Carcinoma in Situ)</w:t>
            </w:r>
          </w:p>
        </w:tc>
        <w:tc>
          <w:tcPr>
            <w:tcW w:w="5421" w:type="dxa"/>
          </w:tcPr>
          <w:p w14:paraId="6E84B9DE" w14:textId="77777777" w:rsidR="00A36F56" w:rsidRPr="00F64A8A" w:rsidRDefault="002560AA" w:rsidP="00687CE3">
            <w:pPr>
              <w:pStyle w:val="CodeOhneSilbentrennung"/>
              <w:tabs>
                <w:tab w:val="left" w:pos="3568"/>
              </w:tabs>
              <w:rPr>
                <w:rStyle w:val="Code"/>
                <w:rFonts w:cstheme="minorBidi"/>
                <w:szCs w:val="21"/>
              </w:rPr>
            </w:pPr>
            <w:r>
              <w:rPr>
                <w:rStyle w:val="Code"/>
                <w:rFonts w:cstheme="minorBidi"/>
                <w:szCs w:val="21"/>
              </w:rPr>
              <w:t>8500/2, 8503/2, 8504/2, 8507/2, 8540/3, 8543/3</w:t>
            </w:r>
            <w:r>
              <w:tab/>
            </w:r>
          </w:p>
        </w:tc>
      </w:tr>
      <w:tr w:rsidR="00A36F56" w:rsidRPr="00743DF3" w14:paraId="583A2C3C"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214C040D" w14:textId="77777777" w:rsidR="00A36F56" w:rsidRPr="00743DF3" w:rsidRDefault="002560AA" w:rsidP="004A2346">
            <w:pPr>
              <w:pStyle w:val="Tabellentext"/>
            </w:pPr>
            <w:r>
              <w:t>ICD_O_3_InvasivesMammaCa</w:t>
            </w:r>
          </w:p>
        </w:tc>
        <w:tc>
          <w:tcPr>
            <w:tcW w:w="1276" w:type="dxa"/>
          </w:tcPr>
          <w:p w14:paraId="7C44224A" w14:textId="77777777" w:rsidR="00A36F56" w:rsidRPr="00743DF3" w:rsidRDefault="002560AA" w:rsidP="004A2346">
            <w:pPr>
              <w:pStyle w:val="Tabellentext"/>
            </w:pPr>
            <w:r>
              <w:t>ICD-O-3</w:t>
            </w:r>
          </w:p>
        </w:tc>
        <w:tc>
          <w:tcPr>
            <w:tcW w:w="4253" w:type="dxa"/>
          </w:tcPr>
          <w:p w14:paraId="5CE45A3B" w14:textId="77777777" w:rsidR="00A36F56" w:rsidRPr="00743DF3" w:rsidRDefault="002560AA" w:rsidP="004A2346">
            <w:pPr>
              <w:pStyle w:val="Tabellentext"/>
            </w:pPr>
            <w:r>
              <w:t>Invasives Mammakarzinom</w:t>
            </w:r>
          </w:p>
        </w:tc>
        <w:tc>
          <w:tcPr>
            <w:tcW w:w="5421" w:type="dxa"/>
          </w:tcPr>
          <w:p w14:paraId="3F667242" w14:textId="77777777" w:rsidR="00A36F56" w:rsidRPr="00F64A8A" w:rsidRDefault="002560AA" w:rsidP="00687CE3">
            <w:pPr>
              <w:pStyle w:val="CodeOhneSilbentrennung"/>
              <w:tabs>
                <w:tab w:val="left" w:pos="3568"/>
              </w:tabs>
              <w:rPr>
                <w:rStyle w:val="Code"/>
                <w:rFonts w:cstheme="minorBidi"/>
                <w:szCs w:val="21"/>
              </w:rPr>
            </w:pPr>
            <w:r>
              <w:rPr>
                <w:rStyle w:val="Code"/>
                <w:rFonts w:cstheme="minorBidi"/>
                <w:szCs w:val="21"/>
              </w:rPr>
              <w:t xml:space="preserve">8010/3, 8010/6, 8010/9, 8013/3, 8013/6, 8013/9, 8022/3, 8022/6, 8022/9, 8035/3, 8035/6, 8035/9, 8041/3, 8041/6, 8041/9, 8070/3, 8070/6, 8070/9, 8140/6, 8140/9, 8200/3, 8200/6, 8200/9, 8201/3, 8201/6, 8201/9, 8211/3, 8211/6, 8211/9, </w:t>
            </w:r>
            <w:r>
              <w:rPr>
                <w:rStyle w:val="Code"/>
                <w:rFonts w:cstheme="minorBidi"/>
                <w:szCs w:val="21"/>
              </w:rPr>
              <w:t xml:space="preserve">8246/3, 8249/3, 8249/6, 8249/9, 8265/3, 8265/6, 8265/9, 8290/3, 8290/6, 8290/9, 8314/3, 8314/6, 8314/9, 8315/3, 8315/6, 8315/9, 8401/3, 8401/6, 8401/9, 8410/3, 8410/6, 8410/9, 8430/3, 8430/6, 8430/9, 8480/3, 8480/6, 8480/9, 8490/3, 8490/6, 8490/9, 8500/3, </w:t>
            </w:r>
            <w:r>
              <w:rPr>
                <w:rStyle w:val="Code"/>
                <w:rFonts w:cstheme="minorBidi"/>
                <w:szCs w:val="21"/>
              </w:rPr>
              <w:t xml:space="preserve">8500/6, 8500/9, 8502/3, 8502/6, 8502/9, 8503/3, 8503/6, 8503/9, 8504/3, 8510/3, 8510/6, 8510/9, 8520/3, 8520/6, 8520/9, 8522/3, 8522/6, 8522/9, 8523/3, 8523/6, 8523/9, 8524/3, 8524/6, 8524/9, 8530/3, 8530/6, 8530/9, 8541/3, 8541/6, 8541/9, 8550/3, 8550/6, </w:t>
            </w:r>
            <w:r>
              <w:rPr>
                <w:rStyle w:val="Code"/>
                <w:rFonts w:cstheme="minorBidi"/>
                <w:szCs w:val="21"/>
              </w:rPr>
              <w:t>8550/9, 8560/3, 8560/6, 8560/9, 8572/3, 8572/6, 8572/9, 8574/3, 8575/3, 8575/6, 8575/9, 8982/3, 8982/6, 8982/9</w:t>
            </w:r>
            <w:r>
              <w:tab/>
            </w:r>
          </w:p>
        </w:tc>
      </w:tr>
      <w:tr w:rsidR="00A36F56" w:rsidRPr="00743DF3" w14:paraId="110FB8FA"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4ABFE6F8" w14:textId="77777777" w:rsidR="00A36F56" w:rsidRPr="00743DF3" w:rsidRDefault="002560AA" w:rsidP="004A2346">
            <w:pPr>
              <w:pStyle w:val="Tabellentext"/>
            </w:pPr>
            <w:r>
              <w:t>ICD_O_3_InvasivesMammaCaPrimaer</w:t>
            </w:r>
          </w:p>
        </w:tc>
        <w:tc>
          <w:tcPr>
            <w:tcW w:w="1276" w:type="dxa"/>
          </w:tcPr>
          <w:p w14:paraId="3F0C8485" w14:textId="77777777" w:rsidR="00A36F56" w:rsidRPr="00743DF3" w:rsidRDefault="002560AA" w:rsidP="004A2346">
            <w:pPr>
              <w:pStyle w:val="Tabellentext"/>
            </w:pPr>
            <w:r>
              <w:t>ICD-O-3</w:t>
            </w:r>
          </w:p>
        </w:tc>
        <w:tc>
          <w:tcPr>
            <w:tcW w:w="4253" w:type="dxa"/>
          </w:tcPr>
          <w:p w14:paraId="5E44C6A5" w14:textId="77777777" w:rsidR="00A36F56" w:rsidRPr="00743DF3" w:rsidRDefault="002560AA" w:rsidP="004A2346">
            <w:pPr>
              <w:pStyle w:val="Tabellentext"/>
            </w:pPr>
            <w:r>
              <w:t>Invasives Mammakarzinom, nur Primärtumor</w:t>
            </w:r>
          </w:p>
        </w:tc>
        <w:tc>
          <w:tcPr>
            <w:tcW w:w="5421" w:type="dxa"/>
          </w:tcPr>
          <w:p w14:paraId="0F858A1A" w14:textId="77777777" w:rsidR="00A36F56" w:rsidRPr="00F64A8A" w:rsidRDefault="002560AA" w:rsidP="00687CE3">
            <w:pPr>
              <w:pStyle w:val="CodeOhneSilbentrennung"/>
              <w:tabs>
                <w:tab w:val="left" w:pos="3568"/>
              </w:tabs>
              <w:rPr>
                <w:rStyle w:val="Code"/>
                <w:rFonts w:cstheme="minorBidi"/>
                <w:szCs w:val="21"/>
              </w:rPr>
            </w:pPr>
            <w:r>
              <w:rPr>
                <w:rStyle w:val="Code"/>
                <w:rFonts w:cstheme="minorBidi"/>
                <w:szCs w:val="21"/>
              </w:rPr>
              <w:t>8010/3, 8013/3, 8022/3, 8035/3, 8041/3, 8070/3, 8200/3, 8201/3</w:t>
            </w:r>
            <w:r>
              <w:rPr>
                <w:rStyle w:val="Code"/>
                <w:rFonts w:cstheme="minorBidi"/>
                <w:szCs w:val="21"/>
              </w:rPr>
              <w:t>, 8211/3, 8246/3, 8249/3, 8265/3, 8290/3, 8314/3, 8315/3, 8401/3, 8410/3, 8430/3, 8480/3, 8490/3, 8500/3, 8502/3, 8503/3, 8504/3, 8510/3, 8520/3, 8522/3, 8523/3, 8524/3, 8530/3, 8541/3, 8550/3, 8560/3, 8572/3, 8574/3, 8575/3, 8982/3</w:t>
            </w:r>
            <w:r>
              <w:tab/>
            </w:r>
          </w:p>
        </w:tc>
      </w:tr>
    </w:tbl>
    <w:p w14:paraId="233804C5" w14:textId="77777777" w:rsidR="000159FB" w:rsidRDefault="000159FB">
      <w:pPr>
        <w:sectPr w:rsidR="000159FB" w:rsidSect="00512E87">
          <w:headerReference w:type="even" r:id="rId61"/>
          <w:headerReference w:type="default" r:id="rId62"/>
          <w:footerReference w:type="even" r:id="rId63"/>
          <w:footerReference w:type="default" r:id="rId64"/>
          <w:headerReference w:type="first" r:id="rId65"/>
          <w:footerReference w:type="first" r:id="rId66"/>
          <w:pgSz w:w="16838" w:h="11906" w:orient="landscape" w:code="9"/>
          <w:pgMar w:top="1418" w:right="1134" w:bottom="1418" w:left="1134" w:header="567" w:footer="737" w:gutter="0"/>
          <w:cols w:space="708"/>
          <w:docGrid w:linePitch="360"/>
        </w:sectPr>
      </w:pPr>
    </w:p>
    <w:p w14:paraId="371BCB04" w14:textId="77777777" w:rsidR="00AB192A" w:rsidRPr="00466442" w:rsidRDefault="002560AA" w:rsidP="00466442">
      <w:pPr>
        <w:pStyle w:val="berschrift1ohneGliederung"/>
      </w:pPr>
      <w:bookmarkStart w:id="33" w:name="_Toc38892916"/>
      <w:r w:rsidRPr="00466442">
        <w:lastRenderedPageBreak/>
        <w:t>Anhang</w:t>
      </w:r>
      <w:r>
        <w:t xml:space="preserve"> I</w:t>
      </w:r>
      <w:r>
        <w:t>I</w:t>
      </w:r>
      <w:r>
        <w:t>I</w:t>
      </w:r>
      <w:r w:rsidRPr="00466442">
        <w:t xml:space="preserve">: </w:t>
      </w:r>
      <w:r>
        <w:t>Vorberechnungen</w:t>
      </w:r>
      <w:bookmarkEnd w:id="33"/>
    </w:p>
    <w:p w14:paraId="40481CF0" w14:textId="77777777" w:rsidR="0020484F" w:rsidRPr="00A36F56" w:rsidRDefault="002560AA" w:rsidP="00AF1BDA">
      <w:r>
        <w:t>Keine Vorberechnungen in Verwendung.</w:t>
      </w:r>
    </w:p>
    <w:p w14:paraId="298AFDC7" w14:textId="77777777" w:rsidR="000159FB" w:rsidRDefault="000159FB">
      <w:pPr>
        <w:sectPr w:rsidR="000159FB" w:rsidSect="00F06857">
          <w:headerReference w:type="even" r:id="rId67"/>
          <w:headerReference w:type="default" r:id="rId68"/>
          <w:footerReference w:type="even" r:id="rId69"/>
          <w:footerReference w:type="default" r:id="rId70"/>
          <w:headerReference w:type="first" r:id="rId71"/>
          <w:footerReference w:type="first" r:id="rId72"/>
          <w:pgSz w:w="16838" w:h="11906" w:orient="landscape" w:code="9"/>
          <w:pgMar w:top="1418" w:right="1134" w:bottom="1418" w:left="1134" w:header="567" w:footer="737" w:gutter="0"/>
          <w:cols w:space="708"/>
          <w:docGrid w:linePitch="360"/>
        </w:sectPr>
      </w:pPr>
    </w:p>
    <w:p w14:paraId="543685EC" w14:textId="77777777" w:rsidR="00AB192A" w:rsidRPr="00466442" w:rsidRDefault="002560AA" w:rsidP="00466442">
      <w:pPr>
        <w:pStyle w:val="berschrift1ohneGliederung"/>
      </w:pPr>
      <w:bookmarkStart w:id="34" w:name="_Toc38892917"/>
      <w:r w:rsidRPr="00466442">
        <w:lastRenderedPageBreak/>
        <w:t>Anhang</w:t>
      </w:r>
      <w:r>
        <w:t xml:space="preserve"> IV</w:t>
      </w:r>
      <w:r w:rsidRPr="00466442">
        <w:t xml:space="preserve">: </w:t>
      </w:r>
      <w:r w:rsidRPr="00466442">
        <w:t>Funktionen</w:t>
      </w:r>
      <w:bookmarkEnd w:id="34"/>
    </w:p>
    <w:tbl>
      <w:tblPr>
        <w:tblStyle w:val="IQTIGStandard"/>
        <w:tblW w:w="14351" w:type="dxa"/>
        <w:tblLook w:val="0420" w:firstRow="1" w:lastRow="0" w:firstColumn="0" w:lastColumn="0" w:noHBand="0" w:noVBand="1"/>
      </w:tblPr>
      <w:tblGrid>
        <w:gridCol w:w="3589"/>
        <w:gridCol w:w="947"/>
        <w:gridCol w:w="3827"/>
        <w:gridCol w:w="5988"/>
      </w:tblGrid>
      <w:tr w:rsidR="00AB192A" w:rsidRPr="009E2B0C" w14:paraId="7F6DEF78" w14:textId="77777777" w:rsidTr="003E789E">
        <w:trPr>
          <w:cnfStyle w:val="100000000000" w:firstRow="1" w:lastRow="0" w:firstColumn="0" w:lastColumn="0" w:oddVBand="0" w:evenVBand="0" w:oddHBand="0" w:evenHBand="0" w:firstRowFirstColumn="0" w:firstRowLastColumn="0" w:lastRowFirstColumn="0" w:lastRowLastColumn="0"/>
          <w:trHeight w:val="436"/>
          <w:tblHeader/>
        </w:trPr>
        <w:tc>
          <w:tcPr>
            <w:tcW w:w="3589" w:type="dxa"/>
          </w:tcPr>
          <w:p w14:paraId="4ABC8547" w14:textId="77777777" w:rsidR="00AB192A" w:rsidRPr="009E2B0C" w:rsidRDefault="002560AA" w:rsidP="006855FA">
            <w:pPr>
              <w:pStyle w:val="Tabellenkopf"/>
            </w:pPr>
            <w:r>
              <w:t>Funktion</w:t>
            </w:r>
          </w:p>
        </w:tc>
        <w:tc>
          <w:tcPr>
            <w:tcW w:w="947" w:type="dxa"/>
          </w:tcPr>
          <w:p w14:paraId="3D51C6C4" w14:textId="77777777" w:rsidR="00AB192A" w:rsidRPr="009E2B0C" w:rsidRDefault="002560AA" w:rsidP="006855FA">
            <w:pPr>
              <w:pStyle w:val="Tabellenkopf"/>
            </w:pPr>
            <w:r>
              <w:t>FeldTyp</w:t>
            </w:r>
          </w:p>
        </w:tc>
        <w:tc>
          <w:tcPr>
            <w:tcW w:w="3827" w:type="dxa"/>
          </w:tcPr>
          <w:p w14:paraId="05431C1B" w14:textId="77777777" w:rsidR="00AB192A" w:rsidRPr="009E2B0C" w:rsidRDefault="002560AA" w:rsidP="006855FA">
            <w:pPr>
              <w:pStyle w:val="Tabellenkopf"/>
            </w:pPr>
            <w:r>
              <w:t>Beschreibung</w:t>
            </w:r>
          </w:p>
        </w:tc>
        <w:tc>
          <w:tcPr>
            <w:tcW w:w="5988" w:type="dxa"/>
          </w:tcPr>
          <w:p w14:paraId="7A99F58C" w14:textId="77777777" w:rsidR="00AB192A" w:rsidRPr="009E2B0C" w:rsidRDefault="002560AA" w:rsidP="006855FA">
            <w:pPr>
              <w:pStyle w:val="Tabellenkopf"/>
            </w:pPr>
            <w:r>
              <w:t>Script</w:t>
            </w:r>
          </w:p>
        </w:tc>
      </w:tr>
      <w:tr w:rsidR="00AB192A" w:rsidRPr="00743DF3" w14:paraId="04FB4F1C"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3788D949" w14:textId="77777777" w:rsidR="00AB192A" w:rsidRPr="00743DF3" w:rsidRDefault="002560AA" w:rsidP="006855FA">
            <w:pPr>
              <w:pStyle w:val="Tabellentext"/>
            </w:pPr>
            <w:r>
              <w:t>fn_DCIS</w:t>
            </w:r>
          </w:p>
        </w:tc>
        <w:tc>
          <w:tcPr>
            <w:tcW w:w="947" w:type="dxa"/>
          </w:tcPr>
          <w:p w14:paraId="1804A7C1" w14:textId="77777777" w:rsidR="00AB192A" w:rsidRPr="00743DF3" w:rsidRDefault="002560AA" w:rsidP="006855FA">
            <w:pPr>
              <w:pStyle w:val="Tabellentext"/>
            </w:pPr>
            <w:r>
              <w:t>boolean</w:t>
            </w:r>
          </w:p>
        </w:tc>
        <w:tc>
          <w:tcPr>
            <w:tcW w:w="3827" w:type="dxa"/>
          </w:tcPr>
          <w:p w14:paraId="05A44F9D" w14:textId="77777777" w:rsidR="00AB192A" w:rsidRPr="00743DF3" w:rsidRDefault="002560AA" w:rsidP="006855FA">
            <w:pPr>
              <w:pStyle w:val="Tabellentext"/>
            </w:pPr>
            <w:r>
              <w:t>DCIS (nach ICD-O-3)</w:t>
            </w:r>
          </w:p>
        </w:tc>
        <w:tc>
          <w:tcPr>
            <w:tcW w:w="5988" w:type="dxa"/>
          </w:tcPr>
          <w:p w14:paraId="0B8EEBDE" w14:textId="77777777" w:rsidR="00AB192A" w:rsidRPr="00572757" w:rsidRDefault="002560AA" w:rsidP="00DA45E7">
            <w:pPr>
              <w:pStyle w:val="CodeOhneSilbentrennung"/>
              <w:rPr>
                <w:rStyle w:val="Code"/>
              </w:rPr>
            </w:pPr>
            <w:r>
              <w:rPr>
                <w:rStyle w:val="Code"/>
              </w:rPr>
              <w:t>POSTICDO3 %in% LST$ICD_O_3_DCIS</w:t>
            </w:r>
          </w:p>
        </w:tc>
      </w:tr>
      <w:tr w:rsidR="00AB192A" w:rsidRPr="00743DF3" w14:paraId="230926A4"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3816A623" w14:textId="77777777" w:rsidR="00AB192A" w:rsidRPr="00743DF3" w:rsidRDefault="002560AA" w:rsidP="006855FA">
            <w:pPr>
              <w:pStyle w:val="Tabellentext"/>
            </w:pPr>
            <w:r>
              <w:t>fn_invasivesMammaCa</w:t>
            </w:r>
          </w:p>
        </w:tc>
        <w:tc>
          <w:tcPr>
            <w:tcW w:w="947" w:type="dxa"/>
          </w:tcPr>
          <w:p w14:paraId="57F052B2" w14:textId="77777777" w:rsidR="00AB192A" w:rsidRPr="00743DF3" w:rsidRDefault="002560AA" w:rsidP="006855FA">
            <w:pPr>
              <w:pStyle w:val="Tabellentext"/>
            </w:pPr>
            <w:r>
              <w:t>boolean</w:t>
            </w:r>
          </w:p>
        </w:tc>
        <w:tc>
          <w:tcPr>
            <w:tcW w:w="3827" w:type="dxa"/>
          </w:tcPr>
          <w:p w14:paraId="39A16988" w14:textId="77777777" w:rsidR="00AB192A" w:rsidRPr="00743DF3" w:rsidRDefault="002560AA" w:rsidP="006855FA">
            <w:pPr>
              <w:pStyle w:val="Tabellentext"/>
            </w:pPr>
            <w:r>
              <w:t>Invasives Mammakarzinom (nach ICD-O-3)</w:t>
            </w:r>
          </w:p>
        </w:tc>
        <w:tc>
          <w:tcPr>
            <w:tcW w:w="5988" w:type="dxa"/>
          </w:tcPr>
          <w:p w14:paraId="005A4B58" w14:textId="77777777" w:rsidR="00AB192A" w:rsidRPr="00572757" w:rsidRDefault="002560AA" w:rsidP="00DA45E7">
            <w:pPr>
              <w:pStyle w:val="CodeOhneSilbentrennung"/>
              <w:rPr>
                <w:rStyle w:val="Code"/>
              </w:rPr>
            </w:pPr>
            <w:r>
              <w:rPr>
                <w:rStyle w:val="Code"/>
              </w:rPr>
              <w:t>POSTICDO3 %in% LST$ICD_O_3_InvasivesMammaCa</w:t>
            </w:r>
          </w:p>
        </w:tc>
      </w:tr>
      <w:tr w:rsidR="00AB192A" w:rsidRPr="00743DF3" w14:paraId="2D335A3D"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311C39D9" w14:textId="77777777" w:rsidR="00AB192A" w:rsidRPr="00743DF3" w:rsidRDefault="002560AA" w:rsidP="006855FA">
            <w:pPr>
              <w:pStyle w:val="Tabellentext"/>
            </w:pPr>
            <w:r>
              <w:t>fn_invasivesMammaCaPrimaer</w:t>
            </w:r>
          </w:p>
        </w:tc>
        <w:tc>
          <w:tcPr>
            <w:tcW w:w="947" w:type="dxa"/>
          </w:tcPr>
          <w:p w14:paraId="22E3FAA6" w14:textId="77777777" w:rsidR="00AB192A" w:rsidRPr="00743DF3" w:rsidRDefault="002560AA" w:rsidP="006855FA">
            <w:pPr>
              <w:pStyle w:val="Tabellentext"/>
            </w:pPr>
            <w:r>
              <w:t>boolean</w:t>
            </w:r>
          </w:p>
        </w:tc>
        <w:tc>
          <w:tcPr>
            <w:tcW w:w="3827" w:type="dxa"/>
          </w:tcPr>
          <w:p w14:paraId="1F136A5A" w14:textId="77777777" w:rsidR="00AB192A" w:rsidRPr="00743DF3" w:rsidRDefault="002560AA" w:rsidP="006855FA">
            <w:pPr>
              <w:pStyle w:val="Tabellentext"/>
            </w:pPr>
            <w:r>
              <w:t>Invasives Mammakarzinom (nach ICD-O-3) nur Primärtumor</w:t>
            </w:r>
          </w:p>
        </w:tc>
        <w:tc>
          <w:tcPr>
            <w:tcW w:w="5988" w:type="dxa"/>
          </w:tcPr>
          <w:p w14:paraId="46E3D370" w14:textId="77777777" w:rsidR="00AB192A" w:rsidRPr="00572757" w:rsidRDefault="002560AA" w:rsidP="00DA45E7">
            <w:pPr>
              <w:pStyle w:val="CodeOhneSilbentrennung"/>
              <w:rPr>
                <w:rStyle w:val="Code"/>
              </w:rPr>
            </w:pPr>
            <w:r>
              <w:rPr>
                <w:rStyle w:val="Code"/>
              </w:rPr>
              <w:t>POSTICDO3 %in% LST$ICD_O_3_InvasivesMammaCaPrimaer</w:t>
            </w:r>
          </w:p>
        </w:tc>
      </w:tr>
      <w:tr w:rsidR="00AB192A" w:rsidRPr="00743DF3" w14:paraId="31AC731F"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261994E1" w14:textId="77777777" w:rsidR="00AB192A" w:rsidRPr="00743DF3" w:rsidRDefault="002560AA" w:rsidP="006855FA">
            <w:pPr>
              <w:pStyle w:val="Tabellentext"/>
            </w:pPr>
            <w:r>
              <w:t>fn_invasivesMammaCaPrimaer_prae</w:t>
            </w:r>
          </w:p>
        </w:tc>
        <w:tc>
          <w:tcPr>
            <w:tcW w:w="947" w:type="dxa"/>
          </w:tcPr>
          <w:p w14:paraId="3E71307D" w14:textId="77777777" w:rsidR="00AB192A" w:rsidRPr="00743DF3" w:rsidRDefault="002560AA" w:rsidP="006855FA">
            <w:pPr>
              <w:pStyle w:val="Tabellentext"/>
            </w:pPr>
            <w:r>
              <w:t>boolean</w:t>
            </w:r>
          </w:p>
        </w:tc>
        <w:tc>
          <w:tcPr>
            <w:tcW w:w="3827" w:type="dxa"/>
          </w:tcPr>
          <w:p w14:paraId="175E0075" w14:textId="77777777" w:rsidR="00AB192A" w:rsidRPr="00743DF3" w:rsidRDefault="002560AA" w:rsidP="006855FA">
            <w:pPr>
              <w:pStyle w:val="Tabellentext"/>
            </w:pPr>
            <w:r>
              <w:t>Invasives Mammakarzinom (nach ICD-O-3) nur Primärtumor als präoperativer Befund</w:t>
            </w:r>
          </w:p>
        </w:tc>
        <w:tc>
          <w:tcPr>
            <w:tcW w:w="5988" w:type="dxa"/>
          </w:tcPr>
          <w:p w14:paraId="0C444234" w14:textId="77777777" w:rsidR="00AB192A" w:rsidRPr="00572757" w:rsidRDefault="002560AA" w:rsidP="00DA45E7">
            <w:pPr>
              <w:pStyle w:val="CodeOhneSilbentrennung"/>
              <w:rPr>
                <w:rStyle w:val="Code"/>
              </w:rPr>
            </w:pPr>
            <w:r>
              <w:rPr>
                <w:rStyle w:val="Code"/>
              </w:rPr>
              <w:t xml:space="preserve">PRAEICDO3 %in%  </w:t>
            </w:r>
            <w:r>
              <w:rPr>
                <w:rStyle w:val="Code"/>
              </w:rPr>
              <w:br/>
              <w:t>LST$ICD_O_3_InvasivesMammaCaPrimaer</w:t>
            </w:r>
          </w:p>
        </w:tc>
      </w:tr>
    </w:tbl>
    <w:p w14:paraId="3FC948E0" w14:textId="77777777" w:rsidR="000159FB" w:rsidRDefault="000159FB">
      <w:pPr>
        <w:sectPr w:rsidR="000159FB" w:rsidSect="00E3307C">
          <w:headerReference w:type="even" r:id="rId73"/>
          <w:headerReference w:type="default" r:id="rId74"/>
          <w:footerReference w:type="even" r:id="rId75"/>
          <w:footerReference w:type="default" r:id="rId76"/>
          <w:headerReference w:type="first" r:id="rId77"/>
          <w:footerReference w:type="first" r:id="rId78"/>
          <w:pgSz w:w="16838" w:h="11906" w:orient="landscape" w:code="9"/>
          <w:pgMar w:top="1418" w:right="1134" w:bottom="1418" w:left="1134" w:header="567" w:footer="737" w:gutter="0"/>
          <w:cols w:space="708"/>
          <w:docGrid w:linePitch="360"/>
        </w:sectPr>
      </w:pPr>
    </w:p>
    <w:p w14:paraId="27FD8055" w14:textId="77777777" w:rsidR="00D6289D" w:rsidRDefault="002560AA" w:rsidP="00D6289D">
      <w:pPr>
        <w:pStyle w:val="berschrift1ohneGliederung"/>
      </w:pPr>
      <w:bookmarkStart w:id="35" w:name="_Toc38892918"/>
      <w:r w:rsidRPr="00CB49A6">
        <w:lastRenderedPageBreak/>
        <w:t>Anhang</w:t>
      </w:r>
      <w:r>
        <w:t xml:space="preserve"> V</w:t>
      </w:r>
      <w:r>
        <w:t xml:space="preserve">: </w:t>
      </w:r>
      <w:r>
        <w:t xml:space="preserve">Historie der </w:t>
      </w:r>
      <w:r w:rsidRPr="00C01860">
        <w:t>Auffälligkeitskriterien</w:t>
      </w:r>
      <w:bookmarkEnd w:id="35"/>
    </w:p>
    <w:p w14:paraId="4331173E" w14:textId="77777777" w:rsidR="001E51A9" w:rsidRPr="001E51A9" w:rsidRDefault="002560AA" w:rsidP="001E51A9">
      <w:r>
        <w:t>Da Fälle mit einer Aufnahme in 2018 und einer Entlassung in 2019 in den Datensatz 2019 eingehen (d. h. Überliegerfälle sind im Datensatz 2019 enthalten), gehen für das Erfassungsjahr 2019 tendenziell etwas mehr Fälle in die Auswertung ein als im EJ 2018. D</w:t>
      </w:r>
      <w:r>
        <w:t>a nicht ausgeschlossen werden kann, dass die Zusammensetzung der betrachteten Patienten-Grundgesamtheit die Auffälligkeitskriterien im Vergleich zu 2018 relevant beeinflusst, sind die Ergebnisse der Auffälligkeitskriterien des EJ 2019 mit den Ergebnissen d</w:t>
      </w:r>
      <w:r>
        <w:t>es Vorjahres als eingeschränkt vergleichbar einzustufen. Ausgenommen sind hierbei jedoch die Auffälligkeitskriterien zur Unter- und Überdokumentation sowie zum Minimaldatensatz (MDS). Liegen bei einem Auffälligkeitskriterium weitere Gründe für die Einschrä</w:t>
      </w:r>
      <w:r>
        <w:t>nkung der Vergleichbarkeit vor, sind diese in der Spalte „Erläuterung“ erwähnt.</w:t>
      </w:r>
    </w:p>
    <w:p w14:paraId="4D55819C" w14:textId="77777777" w:rsidR="00C0533D" w:rsidRPr="005D6C32" w:rsidRDefault="002560AA" w:rsidP="00C0533D">
      <w:pPr>
        <w:pStyle w:val="Absatzberschriftebene2nurinNavigation"/>
      </w:pPr>
      <w:r>
        <w:t xml:space="preserve">Aktuelle </w:t>
      </w:r>
      <w:r w:rsidRPr="00C01860">
        <w:t>Auffälligkeitskriterien</w:t>
      </w:r>
      <w:r>
        <w:t xml:space="preserve"> </w:t>
      </w:r>
      <w:r>
        <w:t>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5CF1C680"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645A2093" w14:textId="77777777" w:rsidR="0057694E" w:rsidRPr="009E2B0C" w:rsidRDefault="002560AA"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70A09E9C" w14:textId="77777777" w:rsidR="0057694E" w:rsidRDefault="002560AA" w:rsidP="004A2346">
            <w:pPr>
              <w:pStyle w:val="Tabellenkopf"/>
            </w:pPr>
            <w:r>
              <w:t>Anpassung im Vergleich zum Vorjahr</w:t>
            </w:r>
          </w:p>
        </w:tc>
      </w:tr>
      <w:tr w:rsidR="0057694E" w:rsidRPr="009E2B0C" w14:paraId="65029D58"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4258F1D8" w14:textId="0D52447B" w:rsidR="0057694E" w:rsidRPr="009913D0" w:rsidRDefault="00002240" w:rsidP="004A2346">
            <w:pPr>
              <w:pStyle w:val="Tabellenkopf"/>
            </w:pPr>
            <w:del w:id="36" w:author="IQTIG" w:date="2020-04-27T15:03:00Z">
              <w:r>
                <w:delText>AK-</w:delText>
              </w:r>
            </w:del>
            <w:r w:rsidR="002560AA">
              <w:t>ID</w:t>
            </w:r>
          </w:p>
        </w:tc>
        <w:tc>
          <w:tcPr>
            <w:tcW w:w="4488" w:type="dxa"/>
            <w:tcBorders>
              <w:top w:val="single" w:sz="4" w:space="0" w:color="A6A6A6" w:themeColor="background1" w:themeShade="A6"/>
            </w:tcBorders>
          </w:tcPr>
          <w:p w14:paraId="6942C109" w14:textId="77777777" w:rsidR="0057694E" w:rsidRDefault="002560AA" w:rsidP="004A2346">
            <w:pPr>
              <w:pStyle w:val="Tabellenkopf"/>
            </w:pPr>
            <w:r>
              <w:t>AK</w:t>
            </w:r>
            <w:r>
              <w:t>-Bezeichnung</w:t>
            </w:r>
          </w:p>
        </w:tc>
        <w:tc>
          <w:tcPr>
            <w:tcW w:w="992" w:type="dxa"/>
            <w:tcBorders>
              <w:top w:val="single" w:sz="4" w:space="0" w:color="A6A6A6" w:themeColor="background1" w:themeShade="A6"/>
            </w:tcBorders>
          </w:tcPr>
          <w:p w14:paraId="40F460BE" w14:textId="77777777" w:rsidR="0057694E" w:rsidRDefault="002560AA" w:rsidP="00D74506">
            <w:pPr>
              <w:pStyle w:val="Tabellenkopf"/>
            </w:pPr>
            <w:r>
              <w:t>Referenzbereich</w:t>
            </w:r>
          </w:p>
        </w:tc>
        <w:tc>
          <w:tcPr>
            <w:tcW w:w="851" w:type="dxa"/>
            <w:tcBorders>
              <w:top w:val="single" w:sz="4" w:space="0" w:color="A6A6A6" w:themeColor="background1" w:themeShade="A6"/>
            </w:tcBorders>
          </w:tcPr>
          <w:p w14:paraId="7A303721" w14:textId="77777777" w:rsidR="0057694E" w:rsidRDefault="002560AA" w:rsidP="00D74506">
            <w:pPr>
              <w:pStyle w:val="Tabellenkopf"/>
            </w:pPr>
            <w:r>
              <w:t>Rechenregel</w:t>
            </w:r>
          </w:p>
        </w:tc>
        <w:tc>
          <w:tcPr>
            <w:tcW w:w="1984" w:type="dxa"/>
            <w:tcBorders>
              <w:top w:val="single" w:sz="4" w:space="0" w:color="A6A6A6" w:themeColor="background1" w:themeShade="A6"/>
            </w:tcBorders>
          </w:tcPr>
          <w:p w14:paraId="26BFF296" w14:textId="77777777" w:rsidR="0057694E" w:rsidRDefault="002560AA" w:rsidP="004A2346">
            <w:pPr>
              <w:pStyle w:val="Tabellenkopf"/>
            </w:pPr>
            <w:r>
              <w:t>Vergleichbarkeit mit Vorjahreser</w:t>
            </w:r>
            <w:r>
              <w:t>gebnissen</w:t>
            </w:r>
          </w:p>
        </w:tc>
        <w:tc>
          <w:tcPr>
            <w:tcW w:w="4789" w:type="dxa"/>
            <w:tcBorders>
              <w:top w:val="single" w:sz="4" w:space="0" w:color="A6A6A6" w:themeColor="background1" w:themeShade="A6"/>
            </w:tcBorders>
          </w:tcPr>
          <w:p w14:paraId="2CCA393D" w14:textId="77777777" w:rsidR="0057694E" w:rsidRDefault="002560AA" w:rsidP="004A2346">
            <w:pPr>
              <w:pStyle w:val="Tabellenkopf"/>
            </w:pPr>
            <w:r>
              <w:t>Erläuterung</w:t>
            </w:r>
          </w:p>
        </w:tc>
      </w:tr>
      <w:tr w:rsidR="0057694E" w:rsidRPr="00743DF3" w14:paraId="3BB3A5A1"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305B1E0C" w14:textId="77777777" w:rsidR="0057694E" w:rsidRPr="00743DF3" w:rsidRDefault="002560AA" w:rsidP="0057694E">
            <w:pPr>
              <w:pStyle w:val="Tabellentext"/>
            </w:pPr>
            <w:r>
              <w:t>850363</w:t>
            </w:r>
            <w:r w:rsidRPr="00FE3E4B">
              <w:rPr>
                <w:color w:val="FF0000"/>
              </w:rPr>
              <w:t xml:space="preserve"> </w:t>
            </w:r>
          </w:p>
        </w:tc>
        <w:tc>
          <w:tcPr>
            <w:tcW w:w="4488" w:type="dxa"/>
          </w:tcPr>
          <w:p w14:paraId="329C8D79" w14:textId="77777777" w:rsidR="0057694E" w:rsidRPr="00743DF3" w:rsidRDefault="002560AA" w:rsidP="0057694E">
            <w:pPr>
              <w:pStyle w:val="Tabellentext"/>
            </w:pPr>
            <w:r>
              <w:t>Häufige Angabe „HER2-Status = unbekannt“</w:t>
            </w:r>
          </w:p>
        </w:tc>
        <w:tc>
          <w:tcPr>
            <w:tcW w:w="992" w:type="dxa"/>
          </w:tcPr>
          <w:p w14:paraId="3AEC3000" w14:textId="77777777" w:rsidR="0057694E" w:rsidRPr="0057694E" w:rsidRDefault="002560AA" w:rsidP="0057694E">
            <w:pPr>
              <w:pStyle w:val="Tabellentext"/>
              <w:rPr>
                <w:rFonts w:asciiTheme="minorHAnsi" w:hAnsiTheme="minorHAnsi" w:cstheme="minorHAnsi"/>
              </w:rPr>
            </w:pPr>
            <w:r>
              <w:rPr>
                <w:rFonts w:cs="Calibri"/>
              </w:rPr>
              <w:t>Nein</w:t>
            </w:r>
          </w:p>
        </w:tc>
        <w:tc>
          <w:tcPr>
            <w:tcW w:w="851" w:type="dxa"/>
          </w:tcPr>
          <w:p w14:paraId="11FA5010" w14:textId="77777777" w:rsidR="0057694E" w:rsidRPr="0057694E" w:rsidRDefault="002560AA"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ADE240B" w14:textId="77777777" w:rsidR="0057694E" w:rsidRPr="0057694E" w:rsidRDefault="002560AA"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4719969B" w14:textId="77777777" w:rsidR="0057694E" w:rsidRPr="0057694E" w:rsidRDefault="002560AA" w:rsidP="007B6F69">
            <w:pPr>
              <w:pStyle w:val="CodeOhneSilbentrennung"/>
              <w:rPr>
                <w:rFonts w:asciiTheme="minorHAnsi" w:hAnsiTheme="minorHAnsi" w:cstheme="minorHAnsi"/>
              </w:rPr>
            </w:pPr>
            <w:r>
              <w:rPr>
                <w:rFonts w:ascii="Calibri" w:hAnsi="Calibri" w:cs="Calibri"/>
              </w:rPr>
              <w:t>-</w:t>
            </w:r>
          </w:p>
        </w:tc>
      </w:tr>
      <w:tr w:rsidR="0057694E" w:rsidRPr="00743DF3" w14:paraId="15515C0D"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75E5EBD9" w14:textId="77777777" w:rsidR="0057694E" w:rsidRPr="00743DF3" w:rsidRDefault="002560AA" w:rsidP="0057694E">
            <w:pPr>
              <w:pStyle w:val="Tabellentext"/>
            </w:pPr>
            <w:r>
              <w:t>850364</w:t>
            </w:r>
            <w:r w:rsidRPr="00FE3E4B">
              <w:rPr>
                <w:color w:val="FF0000"/>
              </w:rPr>
              <w:t xml:space="preserve"> </w:t>
            </w:r>
          </w:p>
        </w:tc>
        <w:tc>
          <w:tcPr>
            <w:tcW w:w="4488" w:type="dxa"/>
          </w:tcPr>
          <w:p w14:paraId="1095E649" w14:textId="77777777" w:rsidR="0057694E" w:rsidRPr="00743DF3" w:rsidRDefault="002560AA" w:rsidP="0057694E">
            <w:pPr>
              <w:pStyle w:val="Tabellentext"/>
            </w:pPr>
            <w:r>
              <w:t>Häufige Angabe „R0-Resektion = es liegen keine Angaben vor“</w:t>
            </w:r>
          </w:p>
        </w:tc>
        <w:tc>
          <w:tcPr>
            <w:tcW w:w="992" w:type="dxa"/>
          </w:tcPr>
          <w:p w14:paraId="61B03B23" w14:textId="77777777" w:rsidR="0057694E" w:rsidRPr="0057694E" w:rsidRDefault="002560AA" w:rsidP="0057694E">
            <w:pPr>
              <w:pStyle w:val="Tabellentext"/>
              <w:rPr>
                <w:rFonts w:asciiTheme="minorHAnsi" w:hAnsiTheme="minorHAnsi" w:cstheme="minorHAnsi"/>
              </w:rPr>
            </w:pPr>
            <w:r>
              <w:rPr>
                <w:rFonts w:cs="Calibri"/>
              </w:rPr>
              <w:t>Nein</w:t>
            </w:r>
          </w:p>
        </w:tc>
        <w:tc>
          <w:tcPr>
            <w:tcW w:w="851" w:type="dxa"/>
          </w:tcPr>
          <w:p w14:paraId="40D98588" w14:textId="77777777" w:rsidR="0057694E" w:rsidRPr="0057694E" w:rsidRDefault="002560AA"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73E487BF" w14:textId="77777777" w:rsidR="0057694E" w:rsidRPr="0057694E" w:rsidRDefault="002560AA"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2138A652" w14:textId="77777777" w:rsidR="0057694E" w:rsidRPr="0057694E" w:rsidRDefault="002560AA" w:rsidP="007B6F69">
            <w:pPr>
              <w:pStyle w:val="CodeOhneSilbentrennung"/>
              <w:rPr>
                <w:rFonts w:asciiTheme="minorHAnsi" w:hAnsiTheme="minorHAnsi" w:cstheme="minorHAnsi"/>
              </w:rPr>
            </w:pPr>
            <w:r>
              <w:rPr>
                <w:rFonts w:ascii="Calibri" w:hAnsi="Calibri" w:cs="Calibri"/>
              </w:rPr>
              <w:t>-</w:t>
            </w:r>
          </w:p>
        </w:tc>
      </w:tr>
      <w:tr w:rsidR="0057694E" w:rsidRPr="00743DF3" w14:paraId="6A305BFF"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6D452467" w14:textId="77777777" w:rsidR="0057694E" w:rsidRPr="00743DF3" w:rsidRDefault="002560AA" w:rsidP="0057694E">
            <w:pPr>
              <w:pStyle w:val="Tabellentext"/>
            </w:pPr>
            <w:r>
              <w:t>813068</w:t>
            </w:r>
            <w:r w:rsidRPr="00FE3E4B">
              <w:rPr>
                <w:color w:val="FF0000"/>
              </w:rPr>
              <w:t xml:space="preserve"> </w:t>
            </w:r>
          </w:p>
        </w:tc>
        <w:tc>
          <w:tcPr>
            <w:tcW w:w="4488" w:type="dxa"/>
          </w:tcPr>
          <w:p w14:paraId="109280C7" w14:textId="77777777" w:rsidR="0057694E" w:rsidRPr="00743DF3" w:rsidRDefault="002560AA" w:rsidP="0057694E">
            <w:pPr>
              <w:pStyle w:val="Tabellentext"/>
            </w:pPr>
            <w:r>
              <w:t>Häufige Diskrepanz zwischen prätherapeutischer histologischer Diagnose und Angabe im Feld Histologie unter Berücksichtigung der Vorbefunde</w:t>
            </w:r>
          </w:p>
        </w:tc>
        <w:tc>
          <w:tcPr>
            <w:tcW w:w="992" w:type="dxa"/>
          </w:tcPr>
          <w:p w14:paraId="5F63016C" w14:textId="77777777" w:rsidR="0057694E" w:rsidRPr="0057694E" w:rsidRDefault="002560AA" w:rsidP="0057694E">
            <w:pPr>
              <w:pStyle w:val="Tabellentext"/>
              <w:rPr>
                <w:rFonts w:asciiTheme="minorHAnsi" w:hAnsiTheme="minorHAnsi" w:cstheme="minorHAnsi"/>
              </w:rPr>
            </w:pPr>
            <w:r>
              <w:rPr>
                <w:rFonts w:cs="Calibri"/>
              </w:rPr>
              <w:t>Nein</w:t>
            </w:r>
          </w:p>
        </w:tc>
        <w:tc>
          <w:tcPr>
            <w:tcW w:w="851" w:type="dxa"/>
          </w:tcPr>
          <w:p w14:paraId="743A6FBC" w14:textId="77777777" w:rsidR="0057694E" w:rsidRPr="0057694E" w:rsidRDefault="002560AA"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00DD87E5" w14:textId="77777777" w:rsidR="0057694E" w:rsidRPr="0057694E" w:rsidRDefault="002560AA"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4DB314C3" w14:textId="77777777" w:rsidR="0057694E" w:rsidRPr="0057694E" w:rsidRDefault="002560AA" w:rsidP="007B6F69">
            <w:pPr>
              <w:pStyle w:val="CodeOhneSilbentrennung"/>
              <w:rPr>
                <w:rFonts w:asciiTheme="minorHAnsi" w:hAnsiTheme="minorHAnsi" w:cstheme="minorHAnsi"/>
              </w:rPr>
            </w:pPr>
            <w:r>
              <w:rPr>
                <w:rFonts w:ascii="Calibri" w:hAnsi="Calibri" w:cs="Calibri"/>
              </w:rPr>
              <w:t>Aufgrund der Änderung der Rechenregel (Ausschluss von Antwort 4,5 im Df "Erkrankung an dieser Brust" im Nenner) sind die Ergebnisse des Jahres 2019 eingeschränkt mit den Werten des Vorjahres vergleichbar.</w:t>
            </w:r>
          </w:p>
        </w:tc>
      </w:tr>
      <w:tr w:rsidR="0057694E" w:rsidRPr="00743DF3" w14:paraId="1066C8DB"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5C46452A" w14:textId="77777777" w:rsidR="0057694E" w:rsidRPr="00743DF3" w:rsidRDefault="002560AA" w:rsidP="0057694E">
            <w:pPr>
              <w:pStyle w:val="Tabellentext"/>
            </w:pPr>
            <w:r>
              <w:t>850372</w:t>
            </w:r>
            <w:r w:rsidRPr="00FE3E4B">
              <w:rPr>
                <w:color w:val="FF0000"/>
              </w:rPr>
              <w:t xml:space="preserve"> </w:t>
            </w:r>
          </w:p>
        </w:tc>
        <w:tc>
          <w:tcPr>
            <w:tcW w:w="4488" w:type="dxa"/>
          </w:tcPr>
          <w:p w14:paraId="0ED83BF2" w14:textId="77777777" w:rsidR="0057694E" w:rsidRPr="00743DF3" w:rsidRDefault="002560AA" w:rsidP="0057694E">
            <w:pPr>
              <w:pStyle w:val="Tabellentext"/>
            </w:pPr>
            <w:r>
              <w:t>Häufige Angabe „immunhistochemischer Hormo</w:t>
            </w:r>
            <w:r>
              <w:t>nrezeptorstatus = unbekannt“</w:t>
            </w:r>
          </w:p>
        </w:tc>
        <w:tc>
          <w:tcPr>
            <w:tcW w:w="992" w:type="dxa"/>
          </w:tcPr>
          <w:p w14:paraId="188064AB" w14:textId="77777777" w:rsidR="0057694E" w:rsidRPr="0057694E" w:rsidRDefault="002560AA" w:rsidP="0057694E">
            <w:pPr>
              <w:pStyle w:val="Tabellentext"/>
              <w:rPr>
                <w:rFonts w:asciiTheme="minorHAnsi" w:hAnsiTheme="minorHAnsi" w:cstheme="minorHAnsi"/>
              </w:rPr>
            </w:pPr>
            <w:r>
              <w:rPr>
                <w:rFonts w:cs="Calibri"/>
              </w:rPr>
              <w:t>Nein</w:t>
            </w:r>
          </w:p>
        </w:tc>
        <w:tc>
          <w:tcPr>
            <w:tcW w:w="851" w:type="dxa"/>
          </w:tcPr>
          <w:p w14:paraId="10A2BEFA" w14:textId="77777777" w:rsidR="0057694E" w:rsidRPr="0057694E" w:rsidRDefault="002560AA"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E8541E7" w14:textId="77777777" w:rsidR="0057694E" w:rsidRPr="0057694E" w:rsidRDefault="002560AA"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693E26E3" w14:textId="77777777" w:rsidR="0057694E" w:rsidRPr="0057694E" w:rsidRDefault="002560AA" w:rsidP="007B6F69">
            <w:pPr>
              <w:pStyle w:val="CodeOhneSilbentrennung"/>
              <w:rPr>
                <w:rFonts w:asciiTheme="minorHAnsi" w:hAnsiTheme="minorHAnsi" w:cstheme="minorHAnsi"/>
              </w:rPr>
            </w:pPr>
            <w:r>
              <w:rPr>
                <w:rFonts w:ascii="Calibri" w:hAnsi="Calibri" w:cs="Calibri"/>
              </w:rPr>
              <w:t>-</w:t>
            </w:r>
          </w:p>
        </w:tc>
      </w:tr>
      <w:tr w:rsidR="0057694E" w:rsidRPr="00743DF3" w14:paraId="3CDCBD82"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52342CBC" w14:textId="77777777" w:rsidR="0057694E" w:rsidRPr="00743DF3" w:rsidRDefault="002560AA" w:rsidP="0057694E">
            <w:pPr>
              <w:pStyle w:val="Tabellentext"/>
            </w:pPr>
            <w:r>
              <w:t>850094</w:t>
            </w:r>
            <w:r w:rsidRPr="00FE3E4B">
              <w:rPr>
                <w:color w:val="FF0000"/>
              </w:rPr>
              <w:t xml:space="preserve"> </w:t>
            </w:r>
          </w:p>
        </w:tc>
        <w:tc>
          <w:tcPr>
            <w:tcW w:w="4488" w:type="dxa"/>
          </w:tcPr>
          <w:p w14:paraId="36A50476" w14:textId="77777777" w:rsidR="0057694E" w:rsidRPr="00743DF3" w:rsidRDefault="002560AA" w:rsidP="0057694E">
            <w:pPr>
              <w:pStyle w:val="Tabellentext"/>
            </w:pPr>
            <w:r>
              <w:t>Auffälligkeitskriterium zur Überdokumentation</w:t>
            </w:r>
          </w:p>
        </w:tc>
        <w:tc>
          <w:tcPr>
            <w:tcW w:w="992" w:type="dxa"/>
          </w:tcPr>
          <w:p w14:paraId="73A8E660" w14:textId="77777777" w:rsidR="0057694E" w:rsidRPr="0057694E" w:rsidRDefault="002560AA" w:rsidP="0057694E">
            <w:pPr>
              <w:pStyle w:val="Tabellentext"/>
              <w:rPr>
                <w:rFonts w:asciiTheme="minorHAnsi" w:hAnsiTheme="minorHAnsi" w:cstheme="minorHAnsi"/>
              </w:rPr>
            </w:pPr>
            <w:r>
              <w:rPr>
                <w:rFonts w:cs="Calibri"/>
              </w:rPr>
              <w:t>Nein</w:t>
            </w:r>
          </w:p>
        </w:tc>
        <w:tc>
          <w:tcPr>
            <w:tcW w:w="851" w:type="dxa"/>
          </w:tcPr>
          <w:p w14:paraId="319AE3F7" w14:textId="77777777" w:rsidR="0057694E" w:rsidRPr="0057694E" w:rsidRDefault="002560AA"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E285492" w14:textId="77777777" w:rsidR="0057694E" w:rsidRPr="0057694E" w:rsidRDefault="002560AA" w:rsidP="007B6F69">
            <w:pPr>
              <w:pStyle w:val="CodeOhneSilbentrennung"/>
              <w:rPr>
                <w:rFonts w:asciiTheme="minorHAnsi" w:hAnsiTheme="minorHAnsi" w:cstheme="minorHAnsi"/>
              </w:rPr>
            </w:pPr>
            <w:r>
              <w:rPr>
                <w:rFonts w:ascii="Calibri" w:hAnsi="Calibri" w:cs="Calibri"/>
              </w:rPr>
              <w:t>Vergleichbar</w:t>
            </w:r>
          </w:p>
        </w:tc>
        <w:tc>
          <w:tcPr>
            <w:tcW w:w="4789" w:type="dxa"/>
          </w:tcPr>
          <w:p w14:paraId="0C4136B7" w14:textId="77777777" w:rsidR="0057694E" w:rsidRPr="0057694E" w:rsidRDefault="002560AA" w:rsidP="007B6F69">
            <w:pPr>
              <w:pStyle w:val="CodeOhneSilbentrennung"/>
              <w:rPr>
                <w:rFonts w:asciiTheme="minorHAnsi" w:hAnsiTheme="minorHAnsi" w:cstheme="minorHAnsi"/>
              </w:rPr>
            </w:pPr>
            <w:r>
              <w:rPr>
                <w:rFonts w:ascii="Calibri" w:hAnsi="Calibri" w:cs="Calibri"/>
              </w:rPr>
              <w:t>-</w:t>
            </w:r>
          </w:p>
        </w:tc>
      </w:tr>
      <w:tr w:rsidR="0057694E" w:rsidRPr="00743DF3" w14:paraId="4EF9FB1D"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7B5EF273" w14:textId="77777777" w:rsidR="0057694E" w:rsidRPr="00743DF3" w:rsidRDefault="002560AA" w:rsidP="0057694E">
            <w:pPr>
              <w:pStyle w:val="Tabellentext"/>
            </w:pPr>
            <w:r>
              <w:t>850227</w:t>
            </w:r>
            <w:r w:rsidRPr="00FE3E4B">
              <w:rPr>
                <w:color w:val="FF0000"/>
              </w:rPr>
              <w:t xml:space="preserve"> </w:t>
            </w:r>
          </w:p>
        </w:tc>
        <w:tc>
          <w:tcPr>
            <w:tcW w:w="4488" w:type="dxa"/>
          </w:tcPr>
          <w:p w14:paraId="048817E6" w14:textId="77777777" w:rsidR="0057694E" w:rsidRPr="00743DF3" w:rsidRDefault="002560AA" w:rsidP="0057694E">
            <w:pPr>
              <w:pStyle w:val="Tabellentext"/>
            </w:pPr>
            <w:r>
              <w:t>Auffälligkeitskriterium zum Minimaldatensatz (MDS)</w:t>
            </w:r>
          </w:p>
        </w:tc>
        <w:tc>
          <w:tcPr>
            <w:tcW w:w="992" w:type="dxa"/>
          </w:tcPr>
          <w:p w14:paraId="7409783E" w14:textId="77777777" w:rsidR="0057694E" w:rsidRPr="0057694E" w:rsidRDefault="002560AA" w:rsidP="0057694E">
            <w:pPr>
              <w:pStyle w:val="Tabellentext"/>
              <w:rPr>
                <w:rFonts w:asciiTheme="minorHAnsi" w:hAnsiTheme="minorHAnsi" w:cstheme="minorHAnsi"/>
              </w:rPr>
            </w:pPr>
            <w:r>
              <w:rPr>
                <w:rFonts w:cs="Calibri"/>
              </w:rPr>
              <w:t>Nein</w:t>
            </w:r>
          </w:p>
        </w:tc>
        <w:tc>
          <w:tcPr>
            <w:tcW w:w="851" w:type="dxa"/>
          </w:tcPr>
          <w:p w14:paraId="2A56CA60" w14:textId="77777777" w:rsidR="0057694E" w:rsidRPr="0057694E" w:rsidRDefault="002560AA"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E9E956C" w14:textId="77777777" w:rsidR="0057694E" w:rsidRPr="0057694E" w:rsidRDefault="002560AA" w:rsidP="007B6F69">
            <w:pPr>
              <w:pStyle w:val="CodeOhneSilbentrennung"/>
              <w:rPr>
                <w:rFonts w:asciiTheme="minorHAnsi" w:hAnsiTheme="minorHAnsi" w:cstheme="minorHAnsi"/>
              </w:rPr>
            </w:pPr>
            <w:r>
              <w:rPr>
                <w:rFonts w:ascii="Calibri" w:hAnsi="Calibri" w:cs="Calibri"/>
              </w:rPr>
              <w:t>Vergleichbar</w:t>
            </w:r>
          </w:p>
        </w:tc>
        <w:tc>
          <w:tcPr>
            <w:tcW w:w="4789" w:type="dxa"/>
          </w:tcPr>
          <w:p w14:paraId="04D73431" w14:textId="77777777" w:rsidR="0057694E" w:rsidRPr="0057694E" w:rsidRDefault="002560AA" w:rsidP="007B6F69">
            <w:pPr>
              <w:pStyle w:val="CodeOhneSilbentrennung"/>
              <w:rPr>
                <w:rFonts w:asciiTheme="minorHAnsi" w:hAnsiTheme="minorHAnsi" w:cstheme="minorHAnsi"/>
              </w:rPr>
            </w:pPr>
            <w:r>
              <w:rPr>
                <w:rFonts w:ascii="Calibri" w:hAnsi="Calibri" w:cs="Calibri"/>
              </w:rPr>
              <w:t>-</w:t>
            </w:r>
          </w:p>
        </w:tc>
      </w:tr>
    </w:tbl>
    <w:p w14:paraId="67237407" w14:textId="77777777" w:rsidR="005D6C32" w:rsidRDefault="002560AA" w:rsidP="00A36F56"/>
    <w:p w14:paraId="56273158" w14:textId="77777777" w:rsidR="00C0533D" w:rsidRDefault="002560AA" w:rsidP="005D6C32">
      <w:pPr>
        <w:pStyle w:val="Absatzberschriftebene2nurinNavigation"/>
      </w:pPr>
      <w:r>
        <w:lastRenderedPageBreak/>
        <w:t>2018</w:t>
      </w:r>
      <w:r>
        <w:t xml:space="preserve"> zusätzlich berechnete </w:t>
      </w:r>
      <w:r w:rsidRPr="00C01860">
        <w:t>Auffälligkeitskriterien</w:t>
      </w:r>
    </w:p>
    <w:tbl>
      <w:tblPr>
        <w:tblStyle w:val="IQTIGStandard"/>
        <w:tblW w:w="14317" w:type="dxa"/>
        <w:tblLook w:val="0420" w:firstRow="1" w:lastRow="0" w:firstColumn="0" w:lastColumn="0" w:noHBand="0" w:noVBand="1"/>
      </w:tblPr>
      <w:tblGrid>
        <w:gridCol w:w="1560"/>
        <w:gridCol w:w="6662"/>
        <w:gridCol w:w="6095"/>
      </w:tblGrid>
      <w:tr w:rsidR="005D6C32" w:rsidRPr="009E2B0C" w14:paraId="4F56AE95" w14:textId="77777777" w:rsidTr="005D6C32">
        <w:trPr>
          <w:cnfStyle w:val="100000000000" w:firstRow="1" w:lastRow="0" w:firstColumn="0" w:lastColumn="0" w:oddVBand="0" w:evenVBand="0" w:oddHBand="0" w:evenHBand="0" w:firstRowFirstColumn="0" w:firstRowLastColumn="0" w:lastRowFirstColumn="0" w:lastRowLastColumn="0"/>
          <w:trHeight w:val="370"/>
          <w:tblHeader/>
        </w:trPr>
        <w:tc>
          <w:tcPr>
            <w:tcW w:w="1560" w:type="dxa"/>
          </w:tcPr>
          <w:p w14:paraId="389CE006" w14:textId="2819D350" w:rsidR="005D6C32" w:rsidRPr="009E2B0C" w:rsidRDefault="00002240" w:rsidP="00BD71D2">
            <w:pPr>
              <w:pStyle w:val="Tabellenkopf"/>
            </w:pPr>
            <w:bookmarkStart w:id="37" w:name="_GoBack"/>
            <w:del w:id="38" w:author="IQTIG" w:date="2020-04-27T15:03:00Z">
              <w:r>
                <w:delText>AK-</w:delText>
              </w:r>
            </w:del>
            <w:bookmarkEnd w:id="37"/>
            <w:r w:rsidR="002560AA">
              <w:t>ID</w:t>
            </w:r>
          </w:p>
        </w:tc>
        <w:tc>
          <w:tcPr>
            <w:tcW w:w="6662" w:type="dxa"/>
          </w:tcPr>
          <w:p w14:paraId="754B24F6" w14:textId="77777777" w:rsidR="005D6C32" w:rsidRPr="009E2B0C" w:rsidRDefault="002560AA" w:rsidP="00BD71D2">
            <w:pPr>
              <w:pStyle w:val="Tabellenkopf"/>
            </w:pPr>
            <w:r>
              <w:t>AK</w:t>
            </w:r>
            <w:r>
              <w:t>-Bezeichnung</w:t>
            </w:r>
          </w:p>
        </w:tc>
        <w:tc>
          <w:tcPr>
            <w:tcW w:w="6095" w:type="dxa"/>
          </w:tcPr>
          <w:p w14:paraId="5ED5E8F4" w14:textId="77777777" w:rsidR="005D6C32" w:rsidRPr="009E2B0C" w:rsidRDefault="002560AA" w:rsidP="00BD71D2">
            <w:pPr>
              <w:pStyle w:val="Tabellenkopf"/>
            </w:pPr>
            <w:r>
              <w:t>Begründung für Streichung</w:t>
            </w:r>
          </w:p>
        </w:tc>
      </w:tr>
      <w:tr w:rsidR="005D6C32" w:rsidRPr="00743DF3" w14:paraId="041FC2EF" w14:textId="77777777" w:rsidTr="005D6C32">
        <w:trPr>
          <w:cnfStyle w:val="000000100000" w:firstRow="0" w:lastRow="0" w:firstColumn="0" w:lastColumn="0" w:oddVBand="0" w:evenVBand="0" w:oddHBand="1" w:evenHBand="0" w:firstRowFirstColumn="0" w:firstRowLastColumn="0" w:lastRowFirstColumn="0" w:lastRowLastColumn="0"/>
          <w:trHeight w:val="416"/>
        </w:trPr>
        <w:tc>
          <w:tcPr>
            <w:tcW w:w="1560" w:type="dxa"/>
          </w:tcPr>
          <w:p w14:paraId="4B747114" w14:textId="77777777" w:rsidR="005D6C32" w:rsidRPr="00743DF3" w:rsidRDefault="002560AA" w:rsidP="005D6C32">
            <w:pPr>
              <w:pStyle w:val="Tabellentext"/>
            </w:pPr>
            <w:r>
              <w:t>850093</w:t>
            </w:r>
          </w:p>
        </w:tc>
        <w:tc>
          <w:tcPr>
            <w:tcW w:w="6662" w:type="dxa"/>
          </w:tcPr>
          <w:p w14:paraId="4D22FC22" w14:textId="77777777" w:rsidR="005D6C32" w:rsidRPr="00743DF3" w:rsidRDefault="002560AA" w:rsidP="005D6C32">
            <w:pPr>
              <w:pStyle w:val="Tabellentext"/>
            </w:pPr>
            <w:r>
              <w:t>Auffälligkeitskriterium zur Unterdokumentation</w:t>
            </w:r>
          </w:p>
        </w:tc>
        <w:tc>
          <w:tcPr>
            <w:tcW w:w="6095" w:type="dxa"/>
          </w:tcPr>
          <w:p w14:paraId="522F8575" w14:textId="77777777" w:rsidR="005D6C32" w:rsidRPr="00743DF3" w:rsidRDefault="002560AA" w:rsidP="005D6C32">
            <w:pPr>
              <w:pStyle w:val="Tabellentext"/>
            </w:pPr>
            <w:r>
              <w:t>Aufgrund der 100%-Dokumentationspflicht (§ 137 Abs. 2 SGB V) erfolgt bereits eine Sanktionierung gem. § 24 QSKH-RL. Eine Weiterführung des AK mit einem Referenzbereich von ≥ 95% ist daher nicht sinnvoll.</w:t>
            </w:r>
          </w:p>
        </w:tc>
      </w:tr>
    </w:tbl>
    <w:p w14:paraId="5185EDBD" w14:textId="77777777" w:rsidR="005D6C32" w:rsidRDefault="002560AA" w:rsidP="00A36F56"/>
    <w:sectPr w:rsidR="005D6C32" w:rsidSect="00FB2C83">
      <w:headerReference w:type="default" r:id="rId79"/>
      <w:footerReference w:type="default" r:id="rId80"/>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4FCDBF" w14:textId="77777777" w:rsidR="002560AA" w:rsidRDefault="002560AA" w:rsidP="00EC7661">
      <w:pPr>
        <w:spacing w:after="0"/>
      </w:pPr>
      <w:r>
        <w:separator/>
      </w:r>
    </w:p>
  </w:endnote>
  <w:endnote w:type="continuationSeparator" w:id="0">
    <w:p w14:paraId="308CD9CF" w14:textId="77777777" w:rsidR="002560AA" w:rsidRDefault="002560AA"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72C1E" w14:textId="77899561"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2560AA">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560AA">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56349" w14:textId="77777777" w:rsidR="00B71823" w:rsidRDefault="002560AA">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0FE8D" w14:textId="77777777" w:rsidR="00B71823" w:rsidRDefault="002560AA">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64167" w14:textId="288A5E53" w:rsidR="003473BE" w:rsidRDefault="002560A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w:instrText>
    </w:r>
    <w:r>
      <w:instrText xml:space="preserve"> Arabic  \* MERGEFORMAT </w:instrText>
    </w:r>
    <w:r>
      <w:fldChar w:fldCharType="separate"/>
    </w:r>
    <w:r>
      <w:rPr>
        <w:noProof/>
      </w:rPr>
      <w:t>12</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F7D11" w14:textId="77777777" w:rsidR="00B71823" w:rsidRDefault="002560AA">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AF108" w14:textId="77777777" w:rsidR="00B71823" w:rsidRDefault="002560AA">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26379" w14:textId="3C357571" w:rsidR="003473BE" w:rsidRDefault="002560A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14</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F5112" w14:textId="77777777" w:rsidR="00B71823" w:rsidRDefault="002560AA">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2B1FA" w14:textId="77777777" w:rsidR="00B71823" w:rsidRDefault="002560AA">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59DF8" w14:textId="3ACE4C62" w:rsidR="003473BE" w:rsidRDefault="002560A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16</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8B4C0" w14:textId="77777777" w:rsidR="00B71823" w:rsidRDefault="002560A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CBE9E" w14:textId="77777777" w:rsidR="00B71823" w:rsidRDefault="002560AA">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24B06" w14:textId="77777777" w:rsidR="00234F7F" w:rsidRDefault="002560AA">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8495E" w14:textId="100F489A" w:rsidR="00257C02" w:rsidRPr="00652525" w:rsidRDefault="002560AA"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17</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5DAE8" w14:textId="77777777" w:rsidR="00234F7F" w:rsidRDefault="002560AA">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F62FD" w14:textId="77777777" w:rsidR="00234F7F" w:rsidRDefault="002560AA">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ADCCE" w14:textId="61915F0E" w:rsidR="00257C02" w:rsidRPr="00652525" w:rsidRDefault="002560AA"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22</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C1122" w14:textId="77777777" w:rsidR="00234F7F" w:rsidRDefault="002560AA">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ECF5A" w14:textId="77777777" w:rsidR="006B3B8A" w:rsidRDefault="002560AA">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2A319" w14:textId="711A10F8" w:rsidR="00482B9B" w:rsidRDefault="002560A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23</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97C35" w14:textId="77777777" w:rsidR="006B3B8A" w:rsidRDefault="002560AA">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62F77" w14:textId="77777777" w:rsidR="006E1197" w:rsidRDefault="002560A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F2FCF" w14:textId="286D18F5" w:rsidR="003473BE" w:rsidRDefault="002560A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w:t>
    </w:r>
    <w: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729AB" w14:textId="1A9DC1DB" w:rsidR="00CF528F" w:rsidRDefault="002560A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24</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4071B" w14:textId="77777777" w:rsidR="006E1197" w:rsidRDefault="002560AA">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6A3CA" w14:textId="77777777" w:rsidR="008379C3" w:rsidRDefault="002560AA">
    <w:pPr>
      <w:pStyle w:val="Fuzeile"/>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5D789" w14:textId="0FDA4956" w:rsidR="00102A6F" w:rsidRDefault="002560A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25</w:t>
    </w:r>
    <w: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363B8" w14:textId="77777777" w:rsidR="008379C3" w:rsidRDefault="002560AA">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471A4" w14:textId="6EF9B4BC" w:rsidR="00257C02" w:rsidRPr="00652525" w:rsidRDefault="002560AA"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27</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2B11E" w14:textId="77777777" w:rsidR="00B71823" w:rsidRDefault="002560AA">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79296" w14:textId="77777777" w:rsidR="00B71823" w:rsidRDefault="002560AA">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8B681" w14:textId="68EA1BCA" w:rsidR="003473BE" w:rsidRDefault="002560A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w:instrText>
    </w:r>
    <w:r>
      <w:instrText xml:space="preserve"> MERGEFORMAT </w:instrText>
    </w:r>
    <w:r>
      <w:fldChar w:fldCharType="separate"/>
    </w:r>
    <w:r>
      <w:rPr>
        <w:noProof/>
      </w:rPr>
      <w:t>7</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96B6A" w14:textId="77777777" w:rsidR="00B71823" w:rsidRDefault="002560AA">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6CF01" w14:textId="77777777" w:rsidR="00B71823" w:rsidRDefault="002560AA">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61842" w14:textId="6809CBCB" w:rsidR="003473BE" w:rsidRDefault="002560A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9FDF46" w14:textId="77777777" w:rsidR="002560AA" w:rsidRDefault="002560AA" w:rsidP="00EC7661">
      <w:pPr>
        <w:spacing w:after="0"/>
      </w:pPr>
      <w:r>
        <w:separator/>
      </w:r>
    </w:p>
  </w:footnote>
  <w:footnote w:type="continuationSeparator" w:id="0">
    <w:p w14:paraId="4897296D" w14:textId="77777777" w:rsidR="002560AA" w:rsidRDefault="002560AA"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E5E3A" w14:textId="77777777" w:rsidR="00CD505F" w:rsidRDefault="00CD505F" w:rsidP="00CD505F">
    <w:pPr>
      <w:pStyle w:val="Kopfzeile"/>
    </w:pPr>
    <w:r w:rsidRPr="006B3B8A">
      <w:t xml:space="preserve">Statistische Basisprüfung Auffälligkeitskriterien: Plausibilität und Vollzähligkeit nach </w:t>
    </w:r>
    <w:r>
      <w:t>QSKH-RL</w:t>
    </w:r>
  </w:p>
  <w:p w14:paraId="4E71A67E" w14:textId="77777777" w:rsidR="00CD505F" w:rsidRDefault="00CD505F" w:rsidP="00CD505F">
    <w:pPr>
      <w:pStyle w:val="Kopfzeile"/>
    </w:pPr>
    <w:r>
      <w:t>18/1 - Mammachirurgie</w:t>
    </w:r>
  </w:p>
  <w:p w14:paraId="790D1E4A" w14:textId="1B88A428" w:rsidR="00907B99" w:rsidRPr="00CD505F" w:rsidRDefault="00CD505F" w:rsidP="00CD505F">
    <w:pPr>
      <w:pStyle w:val="Kopfzeile"/>
    </w:pPr>
    <w:r>
      <w:fldChar w:fldCharType="begin"/>
    </w:r>
    <w:r>
      <w:instrText xml:space="preserve"> STYLEREF  "Überschrift (Titelei)"</w:instrText>
    </w:r>
    <w:r>
      <w:fldChar w:fldCharType="separate"/>
    </w:r>
    <w:r w:rsidR="002560AA">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CD75A" w14:textId="77777777" w:rsidR="00B71823" w:rsidRDefault="002560AA">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99E0F" w14:textId="77777777" w:rsidR="00B71823" w:rsidRDefault="002560AA">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564B3" w14:textId="77777777" w:rsidR="00B71823" w:rsidRDefault="002560AA" w:rsidP="003473BE">
    <w:pPr>
      <w:pStyle w:val="Kopfzeile"/>
    </w:pPr>
    <w:r w:rsidRPr="00B71823">
      <w:t xml:space="preserve">Statistische Basisprüfung Auffälligkeitskriterien: Plausibilität und Vollzähligkeit nach </w:t>
    </w:r>
    <w:r>
      <w:t>QSKH-RL</w:t>
    </w:r>
  </w:p>
  <w:p w14:paraId="1DF50C2F" w14:textId="77777777" w:rsidR="003473BE" w:rsidRPr="00395622" w:rsidRDefault="002560AA" w:rsidP="003473BE">
    <w:pPr>
      <w:pStyle w:val="Kopfzeile"/>
    </w:pPr>
    <w:r>
      <w:t>18/1</w:t>
    </w:r>
    <w:r w:rsidRPr="00395622">
      <w:t xml:space="preserve"> - </w:t>
    </w:r>
    <w:r>
      <w:t>Mammachirurgie</w:t>
    </w:r>
  </w:p>
  <w:p w14:paraId="5CE122CA" w14:textId="77777777" w:rsidR="003473BE" w:rsidRDefault="002560AA">
    <w:pPr>
      <w:pStyle w:val="Kopfzeile"/>
    </w:pPr>
    <w:r>
      <w:t>850372: Häufige Angabe „immunhistochemischer Hormonrezeptorstatus = unbekannt“</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FA0E1" w14:textId="77777777" w:rsidR="00B71823" w:rsidRDefault="002560AA">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F46FE" w14:textId="77777777" w:rsidR="00B71823" w:rsidRDefault="002560AA">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6669B" w14:textId="77777777" w:rsidR="00B71823" w:rsidRDefault="002560AA" w:rsidP="003473BE">
    <w:pPr>
      <w:pStyle w:val="Kopfzeile"/>
    </w:pPr>
    <w:r w:rsidRPr="00B71823">
      <w:t xml:space="preserve">Statistische Basisprüfung Auffälligkeitskriterien: Plausibilität und Vollzähligkeit nach </w:t>
    </w:r>
    <w:r>
      <w:t>QSKH-RL</w:t>
    </w:r>
  </w:p>
  <w:p w14:paraId="117B145D" w14:textId="77777777" w:rsidR="003473BE" w:rsidRPr="00395622" w:rsidRDefault="002560AA" w:rsidP="003473BE">
    <w:pPr>
      <w:pStyle w:val="Kopfzeile"/>
    </w:pPr>
    <w:r>
      <w:t>18/1</w:t>
    </w:r>
    <w:r w:rsidRPr="00395622">
      <w:t xml:space="preserve"> - </w:t>
    </w:r>
    <w:r>
      <w:t>Mammachirurgie</w:t>
    </w:r>
  </w:p>
  <w:p w14:paraId="39C8F546" w14:textId="77777777" w:rsidR="003473BE" w:rsidRDefault="002560AA">
    <w:pPr>
      <w:pStyle w:val="Kopfzeile"/>
    </w:pPr>
    <w:r>
      <w:t>850094: Auffälligkeitskriterium zur Überdokumentation</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5D48F" w14:textId="77777777" w:rsidR="00B71823" w:rsidRDefault="002560AA">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03CB8" w14:textId="77777777" w:rsidR="00B71823" w:rsidRDefault="002560AA">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DE6C" w14:textId="77777777" w:rsidR="00B71823" w:rsidRDefault="002560AA" w:rsidP="003473BE">
    <w:pPr>
      <w:pStyle w:val="Kopfzeile"/>
    </w:pPr>
    <w:r w:rsidRPr="00B71823">
      <w:t xml:space="preserve">Statistische Basisprüfung Auffälligkeitskriterien: Plausibilität und Vollzähligkeit nach </w:t>
    </w:r>
    <w:r>
      <w:t>QSKH-RL</w:t>
    </w:r>
  </w:p>
  <w:p w14:paraId="1AD7A45C" w14:textId="77777777" w:rsidR="003473BE" w:rsidRPr="00395622" w:rsidRDefault="002560AA" w:rsidP="003473BE">
    <w:pPr>
      <w:pStyle w:val="Kopfzeile"/>
    </w:pPr>
    <w:r>
      <w:t>18/1</w:t>
    </w:r>
    <w:r w:rsidRPr="00395622">
      <w:t xml:space="preserve"> - </w:t>
    </w:r>
    <w:r>
      <w:t>Mammachirurgie</w:t>
    </w:r>
  </w:p>
  <w:p w14:paraId="5DC93011" w14:textId="77777777" w:rsidR="003473BE" w:rsidRDefault="002560AA">
    <w:pPr>
      <w:pStyle w:val="Kopfzeile"/>
    </w:pPr>
    <w:r>
      <w:t>850227: Auffälligkeitskriterium zum Minimaldatensatz (MDS)</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6CF1C" w14:textId="77777777" w:rsidR="00B71823" w:rsidRDefault="002560A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C587F" w14:textId="77777777" w:rsidR="00B71823" w:rsidRDefault="002560AA">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7DC77" w14:textId="77777777" w:rsidR="00234F7F" w:rsidRDefault="002560AA">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2EA08" w14:textId="77777777" w:rsidR="000B2554" w:rsidRDefault="002560AA" w:rsidP="000B2554">
    <w:pPr>
      <w:pStyle w:val="Kopfzeile"/>
    </w:pPr>
    <w:r>
      <w:t>Statistische Basisprüfung Auffälligkeitskriterien: Plaus</w:t>
    </w:r>
    <w:r>
      <w:t>ibilität und Vollzähligkeit nach QSKH-RL</w:t>
    </w:r>
  </w:p>
  <w:p w14:paraId="3A08F63F" w14:textId="77777777" w:rsidR="00130B47" w:rsidRPr="00395622" w:rsidRDefault="002560AA" w:rsidP="00130B47">
    <w:pPr>
      <w:pStyle w:val="Kopfzeile"/>
    </w:pPr>
    <w:r>
      <w:t>18/1</w:t>
    </w:r>
    <w:r w:rsidRPr="00395622">
      <w:t xml:space="preserve"> - </w:t>
    </w:r>
    <w:r>
      <w:t>Mammachirurgie</w:t>
    </w:r>
  </w:p>
  <w:p w14:paraId="04DB915A" w14:textId="77777777" w:rsidR="00257C02" w:rsidRDefault="002560AA">
    <w:pPr>
      <w:pStyle w:val="Kopfzeile"/>
    </w:pPr>
    <w:r>
      <w:t xml:space="preserve">Anhang </w:t>
    </w:r>
    <w:r>
      <w:t>I</w:t>
    </w:r>
    <w:r>
      <w:t xml:space="preserve">: </w:t>
    </w:r>
    <w:r>
      <w:t>Schlüssel (Spezifikation)</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82C4F" w14:textId="77777777" w:rsidR="00234F7F" w:rsidRDefault="002560AA">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0D411" w14:textId="77777777" w:rsidR="00234F7F" w:rsidRDefault="002560AA">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42D71" w14:textId="77777777" w:rsidR="000B2554" w:rsidRDefault="002560AA" w:rsidP="000B2554">
    <w:pPr>
      <w:pStyle w:val="Kopfzeile"/>
    </w:pPr>
    <w:r>
      <w:t>Statistische Basisprüfung Auffälligkeitskriterien: Plausibilität und Vollzähligkeit nach QSKH-RL</w:t>
    </w:r>
  </w:p>
  <w:p w14:paraId="5D70154D" w14:textId="77777777" w:rsidR="00130B47" w:rsidRPr="00395622" w:rsidRDefault="002560AA" w:rsidP="00130B47">
    <w:pPr>
      <w:pStyle w:val="Kopfzeile"/>
    </w:pPr>
    <w:r>
      <w:t>18/1</w:t>
    </w:r>
    <w:r w:rsidRPr="00395622">
      <w:t xml:space="preserve"> - </w:t>
    </w:r>
    <w:r>
      <w:t>Mammachirurgie</w:t>
    </w:r>
  </w:p>
  <w:p w14:paraId="2FEE0F3A" w14:textId="77777777" w:rsidR="00257C02" w:rsidRDefault="002560AA">
    <w:pPr>
      <w:pStyle w:val="Kopfzeile"/>
    </w:pPr>
    <w:r>
      <w:t xml:space="preserve">Anhang </w:t>
    </w:r>
    <w:r>
      <w:t>I</w:t>
    </w:r>
    <w:r>
      <w:t xml:space="preserve">: </w:t>
    </w:r>
    <w:r>
      <w:t>Schlüssel (Spezifikation)</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ED607" w14:textId="77777777" w:rsidR="00234F7F" w:rsidRDefault="002560AA">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0814" w14:textId="77777777" w:rsidR="006B3B8A" w:rsidRDefault="002560AA">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7EE17" w14:textId="77777777" w:rsidR="006B3B8A" w:rsidRDefault="002560AA" w:rsidP="00482B9B">
    <w:pPr>
      <w:pStyle w:val="Kopfzeile"/>
    </w:pPr>
    <w:r w:rsidRPr="006B3B8A">
      <w:t>Statistische Basispr</w:t>
    </w:r>
    <w:r w:rsidRPr="006B3B8A">
      <w:t xml:space="preserve">üfung Auffälligkeitskriterien: Plausibilität und Vollzähligkeit nach </w:t>
    </w:r>
    <w:r>
      <w:t>QSKH-RL</w:t>
    </w:r>
  </w:p>
  <w:p w14:paraId="6065D72C" w14:textId="77777777" w:rsidR="00482B9B" w:rsidRPr="00395622" w:rsidRDefault="002560AA" w:rsidP="00482B9B">
    <w:pPr>
      <w:pStyle w:val="Kopfzeile"/>
    </w:pPr>
    <w:r>
      <w:t>18/1</w:t>
    </w:r>
    <w:r w:rsidRPr="00395622">
      <w:t xml:space="preserve"> - </w:t>
    </w:r>
    <w:r>
      <w:t>Mammachirurgie</w:t>
    </w:r>
  </w:p>
  <w:p w14:paraId="3DFCA5A0" w14:textId="77777777" w:rsidR="00482B9B" w:rsidRDefault="002560AA">
    <w:pPr>
      <w:pStyle w:val="Kopfzeile"/>
    </w:pPr>
    <w:r>
      <w:t>Anhang I</w:t>
    </w:r>
    <w:r>
      <w:t>I</w:t>
    </w:r>
    <w:r>
      <w:t>: Listen</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BABFA" w14:textId="77777777" w:rsidR="006B3B8A" w:rsidRDefault="002560AA">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16B6B" w14:textId="77777777" w:rsidR="006E1197" w:rsidRDefault="002560A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A61F1" w14:textId="77777777" w:rsidR="00B71823" w:rsidRDefault="002560AA" w:rsidP="003473BE">
    <w:pPr>
      <w:pStyle w:val="Kopfzeile"/>
    </w:pPr>
    <w:r w:rsidRPr="00B71823">
      <w:t xml:space="preserve">Statistische Basisprüfung Auffälligkeitskriterien: Plausibilität und Vollzähligkeit nach </w:t>
    </w:r>
    <w:r>
      <w:t>QSKH-RL</w:t>
    </w:r>
  </w:p>
  <w:p w14:paraId="3F2C5EF3" w14:textId="77777777" w:rsidR="003473BE" w:rsidRPr="00395622" w:rsidRDefault="002560AA" w:rsidP="003473BE">
    <w:pPr>
      <w:pStyle w:val="Kopfzeile"/>
    </w:pPr>
    <w:r>
      <w:t>18/1</w:t>
    </w:r>
    <w:r w:rsidRPr="00395622">
      <w:t xml:space="preserve"> - </w:t>
    </w:r>
    <w:r>
      <w:t>Mammachirurgie</w:t>
    </w:r>
  </w:p>
  <w:p w14:paraId="2443689F" w14:textId="77777777" w:rsidR="003473BE" w:rsidRDefault="002560AA">
    <w:pPr>
      <w:pStyle w:val="Kopfzeile"/>
    </w:pPr>
    <w:r>
      <w:t>850363: Häufige Angabe „HER2-Status = unbekannt“</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88BC1" w14:textId="77777777" w:rsidR="00185410" w:rsidRDefault="002560AA" w:rsidP="00CF528F">
    <w:pPr>
      <w:pStyle w:val="Kopfzeile"/>
    </w:pPr>
    <w:r w:rsidRPr="00185410">
      <w:t xml:space="preserve">Statistische Basisprüfung Auffälligkeitskriterien: Plausibilität und Vollzähligkeit nach </w:t>
    </w:r>
    <w:r>
      <w:t>QSKH-RL</w:t>
    </w:r>
  </w:p>
  <w:p w14:paraId="17363751" w14:textId="77777777" w:rsidR="00CF528F" w:rsidRPr="00395622" w:rsidRDefault="002560AA" w:rsidP="00CF528F">
    <w:pPr>
      <w:pStyle w:val="Kopfzeile"/>
    </w:pPr>
    <w:r>
      <w:t>18/1</w:t>
    </w:r>
    <w:r w:rsidRPr="00395622">
      <w:t xml:space="preserve"> - </w:t>
    </w:r>
    <w:r>
      <w:t>Mammachirurgie</w:t>
    </w:r>
  </w:p>
  <w:p w14:paraId="15F4EDDA" w14:textId="77777777" w:rsidR="00CF528F" w:rsidRDefault="002560AA" w:rsidP="00CF528F">
    <w:pPr>
      <w:pStyle w:val="Kopfzeile"/>
      <w:tabs>
        <w:tab w:val="left" w:pos="1941"/>
      </w:tabs>
    </w:pPr>
    <w:r>
      <w:t>Anhang I</w:t>
    </w:r>
    <w:r>
      <w:t>I</w:t>
    </w:r>
    <w:r>
      <w:t>I: Vorberechnungen</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ED1D3" w14:textId="77777777" w:rsidR="006E1197" w:rsidRDefault="002560AA">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3B0B8" w14:textId="77777777" w:rsidR="008379C3" w:rsidRDefault="002560AA">
    <w:pPr>
      <w:pStyle w:val="Kopfzeile"/>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C67BA" w14:textId="77777777" w:rsidR="008379C3" w:rsidRDefault="002560AA" w:rsidP="00102A6F">
    <w:pPr>
      <w:pStyle w:val="Kopfzeile"/>
    </w:pPr>
    <w:r w:rsidRPr="008379C3">
      <w:t>Statistische Basisprüfung Auffälligkeitskriterien: Plausibilität und Vollzähligke</w:t>
    </w:r>
    <w:r w:rsidRPr="008379C3">
      <w:t xml:space="preserve">it nach </w:t>
    </w:r>
    <w:r>
      <w:t>QSKH-RL</w:t>
    </w:r>
  </w:p>
  <w:p w14:paraId="39D42828" w14:textId="77777777" w:rsidR="00102A6F" w:rsidRPr="00395622" w:rsidRDefault="002560AA" w:rsidP="00102A6F">
    <w:pPr>
      <w:pStyle w:val="Kopfzeile"/>
    </w:pPr>
    <w:r>
      <w:t>18/1</w:t>
    </w:r>
    <w:r w:rsidRPr="00395622">
      <w:t xml:space="preserve"> - </w:t>
    </w:r>
    <w:r>
      <w:t>Mammachirurgie</w:t>
    </w:r>
  </w:p>
  <w:p w14:paraId="1B155B5A" w14:textId="77777777" w:rsidR="00102A6F" w:rsidRDefault="002560AA">
    <w:pPr>
      <w:pStyle w:val="Kopfzeile"/>
    </w:pPr>
    <w:r>
      <w:t>Anhang I</w:t>
    </w:r>
    <w:r>
      <w:t>V</w:t>
    </w:r>
    <w:r>
      <w:t>: Funktionen</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3572D" w14:textId="77777777" w:rsidR="008379C3" w:rsidRDefault="002560AA">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9B364" w14:textId="77777777" w:rsidR="00130B47" w:rsidRPr="00395622" w:rsidRDefault="002560AA" w:rsidP="00130B47">
    <w:pPr>
      <w:pStyle w:val="Kopfzeile"/>
    </w:pPr>
    <w:r w:rsidRPr="009D1CE9">
      <w:t>Statistische Basisprüfung Auffälligkeitskriterien:</w:t>
    </w:r>
    <w:r w:rsidRPr="009D1CE9">
      <w:t xml:space="preserve"> Plausibilität und Vollzähligkeit</w:t>
    </w:r>
    <w:r>
      <w:t xml:space="preserve"> </w:t>
    </w:r>
    <w:r>
      <w:t xml:space="preserve">nach </w:t>
    </w:r>
    <w:r>
      <w:t>QSKH-RL</w:t>
    </w:r>
  </w:p>
  <w:p w14:paraId="37C3D5D3" w14:textId="77777777" w:rsidR="00130B47" w:rsidRPr="00395622" w:rsidRDefault="002560AA" w:rsidP="00130B47">
    <w:pPr>
      <w:pStyle w:val="Kopfzeile"/>
    </w:pPr>
    <w:r>
      <w:t>18/1</w:t>
    </w:r>
    <w:r w:rsidRPr="00395622">
      <w:t xml:space="preserve"> - </w:t>
    </w:r>
    <w:r>
      <w:t>Mammachirurgie</w:t>
    </w:r>
  </w:p>
  <w:p w14:paraId="6EEED8F7" w14:textId="77777777" w:rsidR="00257C02" w:rsidRDefault="002560AA" w:rsidP="00505667">
    <w:pPr>
      <w:pStyle w:val="Kopfzeile"/>
    </w:pPr>
    <w:r w:rsidRPr="00505667">
      <w:t xml:space="preserve">Anhang V: Historie der </w:t>
    </w:r>
    <w:r w:rsidRPr="009D1CE9">
      <w:t>Auffälligkeitskriterien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7C23C" w14:textId="77777777" w:rsidR="00B71823" w:rsidRDefault="002560AA">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305C2" w14:textId="77777777" w:rsidR="00B71823" w:rsidRDefault="002560AA">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F3669" w14:textId="77777777" w:rsidR="00B71823" w:rsidRDefault="002560AA" w:rsidP="003473BE">
    <w:pPr>
      <w:pStyle w:val="Kopfzeile"/>
    </w:pPr>
    <w:r w:rsidRPr="00B71823">
      <w:t xml:space="preserve">Statistische Basisprüfung Auffälligkeitskriterien: Plausibilität und Vollzähligkeit nach </w:t>
    </w:r>
    <w:r>
      <w:t>QSKH-RL</w:t>
    </w:r>
  </w:p>
  <w:p w14:paraId="59373B07" w14:textId="77777777" w:rsidR="003473BE" w:rsidRPr="00395622" w:rsidRDefault="002560AA" w:rsidP="003473BE">
    <w:pPr>
      <w:pStyle w:val="Kopfzeile"/>
    </w:pPr>
    <w:r>
      <w:t>18/1</w:t>
    </w:r>
    <w:r w:rsidRPr="00395622">
      <w:t xml:space="preserve"> - </w:t>
    </w:r>
    <w:r>
      <w:t>Mammachirurgie</w:t>
    </w:r>
  </w:p>
  <w:p w14:paraId="36E05010" w14:textId="77777777" w:rsidR="003473BE" w:rsidRDefault="002560AA">
    <w:pPr>
      <w:pStyle w:val="Kopfzeile"/>
    </w:pPr>
    <w:r>
      <w:t>850364: Häufige Angabe „R0-Resektion = es liegen keine Angaben vor“</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3B3DA" w14:textId="77777777" w:rsidR="00B71823" w:rsidRDefault="002560AA">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4A699" w14:textId="77777777" w:rsidR="00B71823" w:rsidRDefault="002560AA">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781B8" w14:textId="77777777" w:rsidR="00B71823" w:rsidRDefault="002560AA" w:rsidP="003473BE">
    <w:pPr>
      <w:pStyle w:val="Kopfzeile"/>
    </w:pPr>
    <w:r w:rsidRPr="00B71823">
      <w:t xml:space="preserve">Statistische Basisprüfung Auffälligkeitskriterien: Plausibilität und Vollzähligkeit nach </w:t>
    </w:r>
    <w:r>
      <w:t>QSKH-RL</w:t>
    </w:r>
  </w:p>
  <w:p w14:paraId="63F85991" w14:textId="77777777" w:rsidR="003473BE" w:rsidRPr="00395622" w:rsidRDefault="002560AA" w:rsidP="003473BE">
    <w:pPr>
      <w:pStyle w:val="Kopfzeile"/>
    </w:pPr>
    <w:r>
      <w:t>18/1</w:t>
    </w:r>
    <w:r w:rsidRPr="00395622">
      <w:t xml:space="preserve"> - </w:t>
    </w:r>
    <w:r>
      <w:t>Mammachirurgie</w:t>
    </w:r>
  </w:p>
  <w:p w14:paraId="4990F4D4" w14:textId="77777777" w:rsidR="003473BE" w:rsidRDefault="002560AA">
    <w:pPr>
      <w:pStyle w:val="Kopfzeile"/>
    </w:pPr>
    <w:r>
      <w:t>813068: Häufige Diskrepanz zwischen prätherapeutischer histologischer Diagnose und Angabe im Feld Histologie unter Berücksichtigung der Vorbefunde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2240"/>
    <w:rsid w:val="00004F03"/>
    <w:rsid w:val="000050AF"/>
    <w:rsid w:val="00006CEE"/>
    <w:rsid w:val="00011DAE"/>
    <w:rsid w:val="000159FB"/>
    <w:rsid w:val="0001706E"/>
    <w:rsid w:val="000209DE"/>
    <w:rsid w:val="00022ED8"/>
    <w:rsid w:val="0002728E"/>
    <w:rsid w:val="000342BC"/>
    <w:rsid w:val="000372A6"/>
    <w:rsid w:val="00040F0B"/>
    <w:rsid w:val="00064E0D"/>
    <w:rsid w:val="00073B32"/>
    <w:rsid w:val="00077E69"/>
    <w:rsid w:val="000846A6"/>
    <w:rsid w:val="00091365"/>
    <w:rsid w:val="000931EA"/>
    <w:rsid w:val="00094187"/>
    <w:rsid w:val="000A2B61"/>
    <w:rsid w:val="000A5D8D"/>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41393"/>
    <w:rsid w:val="001439BA"/>
    <w:rsid w:val="0014487D"/>
    <w:rsid w:val="001465A3"/>
    <w:rsid w:val="00151D32"/>
    <w:rsid w:val="001556F6"/>
    <w:rsid w:val="00155F18"/>
    <w:rsid w:val="00157A9E"/>
    <w:rsid w:val="00170464"/>
    <w:rsid w:val="00181773"/>
    <w:rsid w:val="00184DFA"/>
    <w:rsid w:val="00194DB5"/>
    <w:rsid w:val="001957B2"/>
    <w:rsid w:val="001A1DB1"/>
    <w:rsid w:val="001C48A5"/>
    <w:rsid w:val="001D39A2"/>
    <w:rsid w:val="001E1BB8"/>
    <w:rsid w:val="001E26AA"/>
    <w:rsid w:val="001F60D4"/>
    <w:rsid w:val="00200434"/>
    <w:rsid w:val="002010B6"/>
    <w:rsid w:val="00204D26"/>
    <w:rsid w:val="00212AA3"/>
    <w:rsid w:val="00216264"/>
    <w:rsid w:val="0022491B"/>
    <w:rsid w:val="00225638"/>
    <w:rsid w:val="00226D53"/>
    <w:rsid w:val="00233D0D"/>
    <w:rsid w:val="00236980"/>
    <w:rsid w:val="00237948"/>
    <w:rsid w:val="00240927"/>
    <w:rsid w:val="00244FD1"/>
    <w:rsid w:val="00245B31"/>
    <w:rsid w:val="00253274"/>
    <w:rsid w:val="002560AA"/>
    <w:rsid w:val="00263FEB"/>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6275C"/>
    <w:rsid w:val="00366907"/>
    <w:rsid w:val="003768C0"/>
    <w:rsid w:val="003813F1"/>
    <w:rsid w:val="003949CC"/>
    <w:rsid w:val="00395622"/>
    <w:rsid w:val="00396E52"/>
    <w:rsid w:val="003B1E57"/>
    <w:rsid w:val="003E1627"/>
    <w:rsid w:val="003F53C4"/>
    <w:rsid w:val="003F582B"/>
    <w:rsid w:val="0040096B"/>
    <w:rsid w:val="0040287B"/>
    <w:rsid w:val="00407D3A"/>
    <w:rsid w:val="00420AB0"/>
    <w:rsid w:val="004213A8"/>
    <w:rsid w:val="00424A6D"/>
    <w:rsid w:val="004336C0"/>
    <w:rsid w:val="00435CC5"/>
    <w:rsid w:val="004444FB"/>
    <w:rsid w:val="00446066"/>
    <w:rsid w:val="00472089"/>
    <w:rsid w:val="004755BD"/>
    <w:rsid w:val="004802C5"/>
    <w:rsid w:val="00483FB3"/>
    <w:rsid w:val="00487A96"/>
    <w:rsid w:val="00495474"/>
    <w:rsid w:val="004A3696"/>
    <w:rsid w:val="004A629C"/>
    <w:rsid w:val="004D2DAB"/>
    <w:rsid w:val="004D5033"/>
    <w:rsid w:val="004D7CB1"/>
    <w:rsid w:val="004F5502"/>
    <w:rsid w:val="00503242"/>
    <w:rsid w:val="00504D7B"/>
    <w:rsid w:val="00507D67"/>
    <w:rsid w:val="00526AA5"/>
    <w:rsid w:val="00526FC5"/>
    <w:rsid w:val="00530E4B"/>
    <w:rsid w:val="005316AC"/>
    <w:rsid w:val="00531763"/>
    <w:rsid w:val="00534D2D"/>
    <w:rsid w:val="00540575"/>
    <w:rsid w:val="00540F4D"/>
    <w:rsid w:val="00543BD3"/>
    <w:rsid w:val="005455FC"/>
    <w:rsid w:val="005535E4"/>
    <w:rsid w:val="0055486F"/>
    <w:rsid w:val="00574516"/>
    <w:rsid w:val="005902AE"/>
    <w:rsid w:val="005937F2"/>
    <w:rsid w:val="00594E53"/>
    <w:rsid w:val="0059752F"/>
    <w:rsid w:val="00597660"/>
    <w:rsid w:val="005A472B"/>
    <w:rsid w:val="005C459B"/>
    <w:rsid w:val="005C6465"/>
    <w:rsid w:val="005D0FA4"/>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F1DC0"/>
    <w:rsid w:val="00703722"/>
    <w:rsid w:val="00706FB3"/>
    <w:rsid w:val="00733F16"/>
    <w:rsid w:val="007423E6"/>
    <w:rsid w:val="00762C12"/>
    <w:rsid w:val="00763A10"/>
    <w:rsid w:val="00766E72"/>
    <w:rsid w:val="00773E77"/>
    <w:rsid w:val="00776B16"/>
    <w:rsid w:val="00777F20"/>
    <w:rsid w:val="007852CD"/>
    <w:rsid w:val="00794EA3"/>
    <w:rsid w:val="007A1430"/>
    <w:rsid w:val="007A1871"/>
    <w:rsid w:val="007A4D8F"/>
    <w:rsid w:val="007E3CB0"/>
    <w:rsid w:val="007F19BC"/>
    <w:rsid w:val="007F391D"/>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C0DED"/>
    <w:rsid w:val="008C14C3"/>
    <w:rsid w:val="008C2491"/>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5A2A"/>
    <w:rsid w:val="009E2509"/>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65527"/>
    <w:rsid w:val="00AA0402"/>
    <w:rsid w:val="00AA2FEF"/>
    <w:rsid w:val="00AA46F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F64C6"/>
    <w:rsid w:val="00D10FC6"/>
    <w:rsid w:val="00D179F6"/>
    <w:rsid w:val="00D31DE2"/>
    <w:rsid w:val="00D42750"/>
    <w:rsid w:val="00D45CCD"/>
    <w:rsid w:val="00D46712"/>
    <w:rsid w:val="00D47AA6"/>
    <w:rsid w:val="00D6220A"/>
    <w:rsid w:val="00D646FB"/>
    <w:rsid w:val="00D77014"/>
    <w:rsid w:val="00D8166B"/>
    <w:rsid w:val="00D93C07"/>
    <w:rsid w:val="00D977F5"/>
    <w:rsid w:val="00DA11E3"/>
    <w:rsid w:val="00DA4AE2"/>
    <w:rsid w:val="00DA53FE"/>
    <w:rsid w:val="00DB2828"/>
    <w:rsid w:val="00DC21BF"/>
    <w:rsid w:val="00DD0EB0"/>
    <w:rsid w:val="00DD19F1"/>
    <w:rsid w:val="00DE2DD7"/>
    <w:rsid w:val="00DE4A5C"/>
    <w:rsid w:val="00DF043D"/>
    <w:rsid w:val="00DF5713"/>
    <w:rsid w:val="00E02088"/>
    <w:rsid w:val="00E054D4"/>
    <w:rsid w:val="00E16EFB"/>
    <w:rsid w:val="00E22C76"/>
    <w:rsid w:val="00E25091"/>
    <w:rsid w:val="00E27C63"/>
    <w:rsid w:val="00E52612"/>
    <w:rsid w:val="00E629F9"/>
    <w:rsid w:val="00E67E55"/>
    <w:rsid w:val="00E76131"/>
    <w:rsid w:val="00E85FB6"/>
    <w:rsid w:val="00E8678E"/>
    <w:rsid w:val="00E86873"/>
    <w:rsid w:val="00E87A0F"/>
    <w:rsid w:val="00E95DA4"/>
    <w:rsid w:val="00EA3C64"/>
    <w:rsid w:val="00EA3DFA"/>
    <w:rsid w:val="00EA59BA"/>
    <w:rsid w:val="00EB34B5"/>
    <w:rsid w:val="00EB4699"/>
    <w:rsid w:val="00EB5014"/>
    <w:rsid w:val="00EB62BE"/>
    <w:rsid w:val="00EC60D3"/>
    <w:rsid w:val="00EC7661"/>
    <w:rsid w:val="00ED74ED"/>
    <w:rsid w:val="00EE05F9"/>
    <w:rsid w:val="00EE25BC"/>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5DF5"/>
    <w:rsid w:val="00F362FF"/>
    <w:rsid w:val="00F42211"/>
    <w:rsid w:val="00F4552F"/>
    <w:rsid w:val="00F46B13"/>
    <w:rsid w:val="00F52096"/>
    <w:rsid w:val="00F53044"/>
    <w:rsid w:val="00F5508E"/>
    <w:rsid w:val="00F62775"/>
    <w:rsid w:val="00F62B2A"/>
    <w:rsid w:val="00F71F6B"/>
    <w:rsid w:val="00F75ABC"/>
    <w:rsid w:val="00F80A57"/>
    <w:rsid w:val="00FA0B5A"/>
    <w:rsid w:val="00FA3943"/>
    <w:rsid w:val="00FB7D7D"/>
    <w:rsid w:val="00FC169C"/>
    <w:rsid w:val="00FC712D"/>
    <w:rsid w:val="00FD3B25"/>
    <w:rsid w:val="00FD4311"/>
    <w:rsid w:val="00FD46DC"/>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63" Type="http://schemas.openxmlformats.org/officeDocument/2006/relationships/footer" Target="footer26.xml"/><Relationship Id="rId68" Type="http://schemas.openxmlformats.org/officeDocument/2006/relationships/header" Target="header30.xml"/><Relationship Id="rId76" Type="http://schemas.openxmlformats.org/officeDocument/2006/relationships/footer" Target="footer33.xml"/><Relationship Id="rId7" Type="http://schemas.openxmlformats.org/officeDocument/2006/relationships/footnotes" Target="footnotes.xml"/><Relationship Id="rId71" Type="http://schemas.openxmlformats.org/officeDocument/2006/relationships/header" Target="header3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footer" Target="footer28.xml"/><Relationship Id="rId74" Type="http://schemas.openxmlformats.org/officeDocument/2006/relationships/header" Target="header33.xml"/><Relationship Id="rId79" Type="http://schemas.openxmlformats.org/officeDocument/2006/relationships/header" Target="header35.xml"/><Relationship Id="rId5" Type="http://schemas.openxmlformats.org/officeDocument/2006/relationships/settings" Target="settings.xml"/><Relationship Id="rId61" Type="http://schemas.openxmlformats.org/officeDocument/2006/relationships/header" Target="header26.xml"/><Relationship Id="rId82" Type="http://schemas.openxmlformats.org/officeDocument/2006/relationships/theme" Target="theme/theme1.xml"/><Relationship Id="rId10" Type="http://schemas.openxmlformats.org/officeDocument/2006/relationships/hyperlink" Target="mailto:verfahrenssupport@iqtig.org" TargetMode="Externa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73" Type="http://schemas.openxmlformats.org/officeDocument/2006/relationships/header" Target="header32.xml"/><Relationship Id="rId78" Type="http://schemas.openxmlformats.org/officeDocument/2006/relationships/footer" Target="footer34.xml"/><Relationship Id="rId8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oter" Target="footer29.xml"/><Relationship Id="rId77" Type="http://schemas.openxmlformats.org/officeDocument/2006/relationships/header" Target="header34.xml"/><Relationship Id="rId8" Type="http://schemas.openxmlformats.org/officeDocument/2006/relationships/endnotes" Target="endnotes.xml"/><Relationship Id="rId51" Type="http://schemas.openxmlformats.org/officeDocument/2006/relationships/footer" Target="footer20.xml"/><Relationship Id="rId72" Type="http://schemas.openxmlformats.org/officeDocument/2006/relationships/footer" Target="footer31.xml"/><Relationship Id="rId80" Type="http://schemas.openxmlformats.org/officeDocument/2006/relationships/footer" Target="footer35.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footer" Target="footer30.xml"/><Relationship Id="rId75" Type="http://schemas.openxmlformats.org/officeDocument/2006/relationships/footer" Target="footer3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64A0D5FE-D1DC-49A8-AF8E-FA76481FA68D}">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CA192F9B-EB14-4D79-A4E4-BA420EFE26DF}">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3751</Words>
  <Characters>23637</Characters>
  <Application>Microsoft Office Word</Application>
  <DocSecurity>0</DocSecurity>
  <Lines>196</Lines>
  <Paragraphs>54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18/1 -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2020-04-27T13:03:00Z</dcterms:modified>
</cp:coreProperties>
</file>